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B59F2" w14:paraId="7E7A2120" w14:textId="77777777" w:rsidTr="00945287">
        <w:trPr>
          <w:cantSplit/>
        </w:trPr>
        <w:tc>
          <w:tcPr>
            <w:tcW w:w="6487" w:type="dxa"/>
            <w:vAlign w:val="center"/>
          </w:tcPr>
          <w:p w14:paraId="66DB8188" w14:textId="77777777" w:rsidR="00FB59F2" w:rsidRDefault="00FB59F2" w:rsidP="00945287">
            <w:pPr>
              <w:shd w:val="solid" w:color="FFFFFF" w:fill="FFFFFF"/>
              <w:spacing w:before="0"/>
              <w:rPr>
                <w:rFonts w:ascii="Verdana" w:hAnsi="Verdana" w:cs="Times New Roman Bold"/>
                <w:b/>
                <w:bCs/>
                <w:sz w:val="26"/>
                <w:szCs w:val="26"/>
              </w:rPr>
            </w:pPr>
          </w:p>
          <w:p w14:paraId="6D25AD88" w14:textId="2396AF9B" w:rsidR="00FB59F2" w:rsidRPr="00D8032B" w:rsidRDefault="00FB59F2" w:rsidP="00945287">
            <w:pPr>
              <w:shd w:val="solid" w:color="FFFFFF" w:fill="FFFFFF"/>
              <w:spacing w:before="0"/>
              <w:rPr>
                <w:rFonts w:ascii="Verdana" w:hAnsi="Verdana" w:cs="Times New Roman Bold"/>
                <w:b/>
                <w:bCs/>
                <w:sz w:val="26"/>
                <w:szCs w:val="26"/>
              </w:rPr>
            </w:pPr>
          </w:p>
        </w:tc>
        <w:tc>
          <w:tcPr>
            <w:tcW w:w="3402" w:type="dxa"/>
          </w:tcPr>
          <w:p w14:paraId="597F29F9" w14:textId="5D1B646A" w:rsidR="00FB59F2" w:rsidRDefault="00FB59F2" w:rsidP="00945287">
            <w:pPr>
              <w:shd w:val="solid" w:color="FFFFFF" w:fill="FFFFFF"/>
              <w:spacing w:before="0" w:line="240" w:lineRule="atLeast"/>
            </w:pPr>
            <w:bookmarkStart w:id="0" w:name="ditulogo"/>
            <w:bookmarkEnd w:id="0"/>
            <w:r w:rsidRPr="00E8501D">
              <w:rPr>
                <w:b/>
                <w:bCs/>
                <w:noProof/>
                <w:sz w:val="20"/>
                <w:lang w:val="de-DE" w:eastAsia="de-DE"/>
              </w:rPr>
              <w:drawing>
                <wp:inline distT="0" distB="0" distL="0" distR="0" wp14:anchorId="0DD40F20" wp14:editId="1B54E9B6">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bookmarkStart w:id="1" w:name="_GoBack"/>
            <w:r w:rsidRPr="00F15F5E">
              <w:rPr>
                <w:rFonts w:asciiTheme="minorHAnsi" w:hAnsiTheme="minorHAnsi" w:cstheme="minorHAnsi"/>
                <w:b/>
                <w:color w:val="FF0000"/>
              </w:rPr>
              <w:t>ENAV23-</w:t>
            </w:r>
            <w:r w:rsidR="00F15F5E" w:rsidRPr="00F15F5E">
              <w:rPr>
                <w:rFonts w:asciiTheme="minorHAnsi" w:hAnsiTheme="minorHAnsi" w:cstheme="minorHAnsi"/>
                <w:b/>
                <w:color w:val="FF0000"/>
              </w:rPr>
              <w:t>12.1.10</w:t>
            </w:r>
            <w:bookmarkEnd w:id="1"/>
          </w:p>
        </w:tc>
      </w:tr>
      <w:tr w:rsidR="00FB59F2" w:rsidRPr="0051782D" w14:paraId="67197857" w14:textId="77777777" w:rsidTr="00945287">
        <w:trPr>
          <w:cantSplit/>
        </w:trPr>
        <w:tc>
          <w:tcPr>
            <w:tcW w:w="6487" w:type="dxa"/>
            <w:tcBorders>
              <w:bottom w:val="single" w:sz="12" w:space="0" w:color="auto"/>
            </w:tcBorders>
          </w:tcPr>
          <w:p w14:paraId="2E55C981" w14:textId="77777777" w:rsidR="00FB59F2" w:rsidRPr="00163271" w:rsidRDefault="00FB59F2" w:rsidP="0094528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C201D86" w14:textId="77777777" w:rsidR="00FB59F2" w:rsidRPr="0051782D" w:rsidRDefault="00FB59F2" w:rsidP="00945287">
            <w:pPr>
              <w:shd w:val="solid" w:color="FFFFFF" w:fill="FFFFFF"/>
              <w:spacing w:before="0" w:after="48" w:line="240" w:lineRule="atLeast"/>
              <w:rPr>
                <w:sz w:val="22"/>
                <w:szCs w:val="22"/>
                <w:lang w:val="en-US"/>
              </w:rPr>
            </w:pPr>
          </w:p>
        </w:tc>
      </w:tr>
      <w:tr w:rsidR="00FB59F2" w14:paraId="21F2EB6E" w14:textId="77777777" w:rsidTr="00945287">
        <w:trPr>
          <w:cantSplit/>
        </w:trPr>
        <w:tc>
          <w:tcPr>
            <w:tcW w:w="6487" w:type="dxa"/>
            <w:tcBorders>
              <w:top w:val="single" w:sz="12" w:space="0" w:color="auto"/>
            </w:tcBorders>
          </w:tcPr>
          <w:p w14:paraId="572A9991" w14:textId="77777777" w:rsidR="00FB59F2" w:rsidRPr="0051782D" w:rsidRDefault="00FB59F2" w:rsidP="0094528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852221A" w14:textId="77777777" w:rsidR="00FB59F2" w:rsidRPr="00710D66" w:rsidRDefault="00FB59F2" w:rsidP="00945287">
            <w:pPr>
              <w:shd w:val="solid" w:color="FFFFFF" w:fill="FFFFFF"/>
              <w:spacing w:before="0" w:after="48" w:line="240" w:lineRule="atLeast"/>
              <w:rPr>
                <w:lang w:val="en-US"/>
              </w:rPr>
            </w:pPr>
          </w:p>
        </w:tc>
      </w:tr>
      <w:tr w:rsidR="00FB59F2" w14:paraId="646870BC" w14:textId="77777777" w:rsidTr="00945287">
        <w:trPr>
          <w:cantSplit/>
        </w:trPr>
        <w:tc>
          <w:tcPr>
            <w:tcW w:w="6487" w:type="dxa"/>
            <w:vMerge w:val="restart"/>
          </w:tcPr>
          <w:p w14:paraId="7F3EA656" w14:textId="77777777" w:rsidR="00FB59F2" w:rsidRDefault="00FB59F2" w:rsidP="00945287">
            <w:pPr>
              <w:shd w:val="solid" w:color="FFFFFF" w:fill="FFFFFF"/>
              <w:tabs>
                <w:tab w:val="left" w:pos="720"/>
              </w:tabs>
              <w:spacing w:before="0" w:after="12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r>
            <w:proofErr w:type="spellStart"/>
            <w:r>
              <w:rPr>
                <w:rFonts w:ascii="Verdana" w:hAnsi="Verdana"/>
                <w:sz w:val="20"/>
              </w:rPr>
              <w:t>xx.xx</w:t>
            </w:r>
            <w:proofErr w:type="spellEnd"/>
            <w:r>
              <w:rPr>
                <w:rFonts w:ascii="Verdana" w:hAnsi="Verdana"/>
                <w:sz w:val="20"/>
              </w:rPr>
              <w:t xml:space="preserve">  2019</w:t>
            </w:r>
          </w:p>
          <w:p w14:paraId="2180271B" w14:textId="77777777" w:rsidR="00FB59F2" w:rsidRDefault="00FB59F2" w:rsidP="00945287">
            <w:pPr>
              <w:shd w:val="solid" w:color="FFFFFF" w:fill="FFFFFF"/>
              <w:tabs>
                <w:tab w:val="left" w:pos="720"/>
              </w:tabs>
              <w:spacing w:before="0" w:after="120"/>
              <w:ind w:left="1134" w:hanging="1134"/>
              <w:rPr>
                <w:rFonts w:ascii="Verdana" w:hAnsi="Verdana"/>
                <w:sz w:val="20"/>
              </w:rPr>
            </w:pPr>
            <w:r>
              <w:rPr>
                <w:rFonts w:ascii="Verdana" w:hAnsi="Verdana"/>
                <w:sz w:val="20"/>
              </w:rPr>
              <w:t>Subject:</w:t>
            </w:r>
            <w:r>
              <w:rPr>
                <w:rFonts w:ascii="Verdana" w:hAnsi="Verdana"/>
                <w:sz w:val="20"/>
              </w:rPr>
              <w:tab/>
              <w:t>Recommendation ITU-R M.1371</w:t>
            </w:r>
          </w:p>
          <w:p w14:paraId="4C690602" w14:textId="77777777" w:rsidR="00FB59F2" w:rsidRPr="00982084" w:rsidRDefault="00FB59F2" w:rsidP="00945287">
            <w:pPr>
              <w:shd w:val="solid" w:color="FFFFFF" w:fill="FFFFFF"/>
              <w:tabs>
                <w:tab w:val="clear" w:pos="1134"/>
                <w:tab w:val="clear" w:pos="1871"/>
                <w:tab w:val="clear" w:pos="2268"/>
              </w:tabs>
              <w:spacing w:before="0" w:after="120"/>
              <w:ind w:left="1134" w:hanging="1134"/>
              <w:rPr>
                <w:rFonts w:ascii="Verdana" w:hAnsi="Verdana"/>
                <w:sz w:val="20"/>
              </w:rPr>
            </w:pPr>
          </w:p>
        </w:tc>
        <w:tc>
          <w:tcPr>
            <w:tcW w:w="3402" w:type="dxa"/>
          </w:tcPr>
          <w:p w14:paraId="74185457" w14:textId="77777777" w:rsidR="00FB59F2" w:rsidRPr="002D7FD8" w:rsidRDefault="00FB59F2" w:rsidP="00945287">
            <w:pPr>
              <w:shd w:val="solid" w:color="FFFFFF" w:fill="FFFFFF"/>
              <w:spacing w:before="0" w:line="240" w:lineRule="atLeast"/>
              <w:rPr>
                <w:rFonts w:ascii="Verdana" w:hAnsi="Verdana"/>
                <w:sz w:val="20"/>
                <w:lang w:eastAsia="zh-CN"/>
              </w:rPr>
            </w:pPr>
            <w:r>
              <w:rPr>
                <w:rFonts w:ascii="Verdana" w:hAnsi="Verdana"/>
                <w:b/>
                <w:sz w:val="20"/>
                <w:lang w:eastAsia="zh-CN"/>
              </w:rPr>
              <w:t>Document 5B/xxx-E</w:t>
            </w:r>
          </w:p>
        </w:tc>
      </w:tr>
      <w:tr w:rsidR="00FB59F2" w14:paraId="7F3B93DB" w14:textId="77777777" w:rsidTr="00945287">
        <w:trPr>
          <w:cantSplit/>
        </w:trPr>
        <w:tc>
          <w:tcPr>
            <w:tcW w:w="6487" w:type="dxa"/>
            <w:vMerge/>
          </w:tcPr>
          <w:p w14:paraId="15B9C221" w14:textId="77777777" w:rsidR="00FB59F2" w:rsidRDefault="00FB59F2" w:rsidP="00945287">
            <w:pPr>
              <w:spacing w:before="60"/>
              <w:jc w:val="center"/>
              <w:rPr>
                <w:b/>
                <w:smallCaps/>
                <w:sz w:val="32"/>
                <w:lang w:eastAsia="zh-CN"/>
              </w:rPr>
            </w:pPr>
            <w:bookmarkStart w:id="4" w:name="ddate" w:colFirst="1" w:colLast="1"/>
            <w:bookmarkEnd w:id="3"/>
          </w:p>
        </w:tc>
        <w:tc>
          <w:tcPr>
            <w:tcW w:w="3402" w:type="dxa"/>
          </w:tcPr>
          <w:p w14:paraId="125919B3" w14:textId="77777777" w:rsidR="00FB59F2" w:rsidRPr="002D7FD8" w:rsidRDefault="00FB59F2" w:rsidP="00945287">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proofErr w:type="spellStart"/>
            <w:r>
              <w:rPr>
                <w:rFonts w:ascii="Verdana" w:hAnsi="Verdana"/>
                <w:b/>
                <w:sz w:val="20"/>
                <w:lang w:eastAsia="zh-CN"/>
              </w:rPr>
              <w:t>xx</w:t>
            </w:r>
            <w:proofErr w:type="spellEnd"/>
            <w:r>
              <w:rPr>
                <w:rFonts w:ascii="Verdana" w:hAnsi="Verdana"/>
                <w:b/>
                <w:sz w:val="20"/>
                <w:lang w:eastAsia="zh-CN"/>
              </w:rPr>
              <w:t xml:space="preserve"> 2019</w:t>
            </w:r>
          </w:p>
        </w:tc>
      </w:tr>
      <w:tr w:rsidR="00FB59F2" w14:paraId="4ABF1870" w14:textId="77777777" w:rsidTr="00945287">
        <w:trPr>
          <w:cantSplit/>
        </w:trPr>
        <w:tc>
          <w:tcPr>
            <w:tcW w:w="6487" w:type="dxa"/>
            <w:vMerge/>
          </w:tcPr>
          <w:p w14:paraId="2BA442BA" w14:textId="77777777" w:rsidR="00FB59F2" w:rsidRDefault="00FB59F2" w:rsidP="00945287">
            <w:pPr>
              <w:spacing w:before="60"/>
              <w:jc w:val="center"/>
              <w:rPr>
                <w:b/>
                <w:smallCaps/>
                <w:sz w:val="32"/>
                <w:lang w:eastAsia="zh-CN"/>
              </w:rPr>
            </w:pPr>
            <w:bookmarkStart w:id="5" w:name="dorlang" w:colFirst="1" w:colLast="1"/>
            <w:bookmarkEnd w:id="4"/>
          </w:p>
        </w:tc>
        <w:tc>
          <w:tcPr>
            <w:tcW w:w="3402" w:type="dxa"/>
          </w:tcPr>
          <w:p w14:paraId="57A0B14F" w14:textId="77777777" w:rsidR="00FB59F2" w:rsidRPr="002D7FD8" w:rsidRDefault="00FB59F2" w:rsidP="0094528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B59F2" w14:paraId="07ACFEFA" w14:textId="77777777" w:rsidTr="00945287">
        <w:trPr>
          <w:cantSplit/>
        </w:trPr>
        <w:tc>
          <w:tcPr>
            <w:tcW w:w="9889" w:type="dxa"/>
            <w:gridSpan w:val="2"/>
          </w:tcPr>
          <w:p w14:paraId="20195A61" w14:textId="77777777" w:rsidR="00FB59F2" w:rsidRDefault="00FB59F2" w:rsidP="00945287">
            <w:pPr>
              <w:pStyle w:val="Source"/>
              <w:spacing w:before="600"/>
              <w:rPr>
                <w:rFonts w:eastAsia="SimSun"/>
                <w:lang w:eastAsia="zh-CN"/>
              </w:rPr>
            </w:pPr>
            <w:bookmarkStart w:id="6" w:name="dsource" w:colFirst="0" w:colLast="0"/>
            <w:bookmarkEnd w:id="5"/>
            <w:r>
              <w:rPr>
                <w:rFonts w:eastAsia="SimSun"/>
              </w:rPr>
              <w:t>International Association of Marine Aids to Navigation</w:t>
            </w:r>
            <w:r>
              <w:rPr>
                <w:rFonts w:eastAsia="SimSun"/>
              </w:rPr>
              <w:br/>
              <w:t xml:space="preserve">and Lighthouse Authorities </w:t>
            </w:r>
          </w:p>
        </w:tc>
      </w:tr>
      <w:tr w:rsidR="00FB59F2" w14:paraId="3011D7D5" w14:textId="77777777" w:rsidTr="00945287">
        <w:trPr>
          <w:cantSplit/>
        </w:trPr>
        <w:tc>
          <w:tcPr>
            <w:tcW w:w="9889" w:type="dxa"/>
            <w:gridSpan w:val="2"/>
          </w:tcPr>
          <w:p w14:paraId="12BE7817" w14:textId="77777777" w:rsidR="00FB59F2" w:rsidRDefault="00FB59F2" w:rsidP="00945287">
            <w:pPr>
              <w:pStyle w:val="Title1"/>
              <w:rPr>
                <w:rFonts w:eastAsia="SimSun"/>
                <w:lang w:eastAsia="zh-CN"/>
              </w:rPr>
            </w:pPr>
            <w:bookmarkStart w:id="7" w:name="drec" w:colFirst="0" w:colLast="0"/>
            <w:bookmarkEnd w:id="6"/>
            <w:r>
              <w:rPr>
                <w:rFonts w:eastAsia="SimSun"/>
              </w:rPr>
              <w:t>Liaison Note to ITU-R WORKING pARTY 5B</w:t>
            </w:r>
          </w:p>
        </w:tc>
      </w:tr>
      <w:tr w:rsidR="00FB59F2" w14:paraId="7145622B" w14:textId="77777777" w:rsidTr="00945287">
        <w:trPr>
          <w:cantSplit/>
        </w:trPr>
        <w:tc>
          <w:tcPr>
            <w:tcW w:w="9889" w:type="dxa"/>
            <w:gridSpan w:val="2"/>
          </w:tcPr>
          <w:p w14:paraId="3791D92D" w14:textId="77777777" w:rsidR="00FB59F2" w:rsidRDefault="00FB59F2" w:rsidP="00945287">
            <w:pPr>
              <w:pStyle w:val="Title1"/>
              <w:rPr>
                <w:rFonts w:eastAsia="MS Mincho"/>
                <w:lang w:eastAsia="zh-CN"/>
              </w:rPr>
            </w:pPr>
            <w:bookmarkStart w:id="8" w:name="dtitle1" w:colFirst="0" w:colLast="0"/>
            <w:bookmarkEnd w:id="7"/>
            <w:r>
              <w:t xml:space="preserve">Working document towards A PRELIMINARY </w:t>
            </w:r>
            <w:r>
              <w:br/>
              <w:t>DRAFT Revision of Recommendation ITU-R M.1371</w:t>
            </w:r>
          </w:p>
        </w:tc>
      </w:tr>
      <w:bookmarkEnd w:id="8"/>
    </w:tbl>
    <w:p w14:paraId="000EFA17" w14:textId="77777777" w:rsidR="00FB59F2" w:rsidRDefault="00FB59F2" w:rsidP="00FB59F2">
      <w:pPr>
        <w:pStyle w:val="Heading1"/>
      </w:pPr>
    </w:p>
    <w:tbl>
      <w:tblPr>
        <w:tblpPr w:leftFromText="180" w:rightFromText="180" w:horzAnchor="margin" w:tblpY="-687"/>
        <w:tblW w:w="6312" w:type="dxa"/>
        <w:tblLayout w:type="fixed"/>
        <w:tblLook w:val="0000" w:firstRow="0" w:lastRow="0" w:firstColumn="0" w:lastColumn="0" w:noHBand="0" w:noVBand="0"/>
      </w:tblPr>
      <w:tblGrid>
        <w:gridCol w:w="6312"/>
      </w:tblGrid>
      <w:tr w:rsidR="00FB59F2" w:rsidRPr="00064850" w14:paraId="04D32D59" w14:textId="77777777" w:rsidTr="00FB59F2">
        <w:trPr>
          <w:cantSplit/>
          <w:trHeight w:val="277"/>
        </w:trPr>
        <w:tc>
          <w:tcPr>
            <w:tcW w:w="6312" w:type="dxa"/>
          </w:tcPr>
          <w:p w14:paraId="1479197B" w14:textId="77777777" w:rsidR="00FB59F2" w:rsidRPr="00064850" w:rsidRDefault="00FB59F2" w:rsidP="00945287">
            <w:pPr>
              <w:shd w:val="solid" w:color="FFFFFF" w:fill="FFFFFF"/>
              <w:spacing w:before="0" w:line="240" w:lineRule="atLeast"/>
              <w:rPr>
                <w:rFonts w:ascii="Verdana" w:hAnsi="Verdana"/>
                <w:sz w:val="20"/>
                <w:lang w:eastAsia="zh-CN"/>
              </w:rPr>
            </w:pPr>
            <w:r>
              <w:rPr>
                <w:rFonts w:ascii="Verdana" w:hAnsi="Verdana"/>
                <w:b/>
                <w:sz w:val="20"/>
                <w:lang w:eastAsia="zh-CN"/>
              </w:rPr>
              <w:t>Document 5B/TEMP/273-E</w:t>
            </w:r>
          </w:p>
        </w:tc>
      </w:tr>
      <w:tr w:rsidR="00FB59F2" w:rsidRPr="00064850" w14:paraId="15F2F164" w14:textId="77777777" w:rsidTr="00FB59F2">
        <w:trPr>
          <w:cantSplit/>
          <w:trHeight w:val="277"/>
        </w:trPr>
        <w:tc>
          <w:tcPr>
            <w:tcW w:w="6312" w:type="dxa"/>
          </w:tcPr>
          <w:p w14:paraId="347F6282" w14:textId="77777777" w:rsidR="00FB59F2" w:rsidRPr="00064850" w:rsidRDefault="00FB59F2" w:rsidP="00945287">
            <w:pPr>
              <w:shd w:val="solid" w:color="FFFFFF" w:fill="FFFFFF"/>
              <w:spacing w:before="0" w:line="240" w:lineRule="atLeast"/>
              <w:rPr>
                <w:rFonts w:ascii="Verdana" w:hAnsi="Verdana"/>
                <w:sz w:val="20"/>
                <w:lang w:eastAsia="zh-CN"/>
              </w:rPr>
            </w:pPr>
            <w:r>
              <w:rPr>
                <w:rFonts w:ascii="Verdana" w:hAnsi="Verdana"/>
                <w:b/>
                <w:sz w:val="20"/>
                <w:lang w:eastAsia="zh-CN"/>
              </w:rPr>
              <w:t>13 November 2018</w:t>
            </w:r>
          </w:p>
        </w:tc>
      </w:tr>
    </w:tbl>
    <w:p w14:paraId="2C5096C6" w14:textId="77777777" w:rsidR="00FB59F2" w:rsidRPr="00EE0F11" w:rsidRDefault="00FB59F2" w:rsidP="00FB59F2">
      <w:pPr>
        <w:pStyle w:val="Heading1"/>
        <w:ind w:left="0" w:firstLine="0"/>
      </w:pPr>
      <w:r w:rsidRPr="00EE0F11">
        <w:t>Introduction</w:t>
      </w:r>
    </w:p>
    <w:p w14:paraId="2AB5020C" w14:textId="77777777" w:rsidR="00FB59F2" w:rsidRPr="00AC615B" w:rsidRDefault="00FB59F2" w:rsidP="00AC615B">
      <w:pPr>
        <w:rPr>
          <w:rFonts w:eastAsia="SimSun"/>
          <w:szCs w:val="24"/>
        </w:rPr>
      </w:pPr>
      <w:r w:rsidRPr="00AC615B">
        <w:rPr>
          <w:rFonts w:eastAsia="SimSun"/>
          <w:szCs w:val="24"/>
        </w:rPr>
        <w:t xml:space="preserve">IALA thanks WP 5B for its liaison statement on revision of Recommendation ITU-R M.1371-5 (Annex 6 to Working Party 5B Chairman's Report provided by ITU WP 5B 5B/646). </w:t>
      </w:r>
    </w:p>
    <w:p w14:paraId="7D1C5136" w14:textId="77777777" w:rsidR="00FB59F2" w:rsidRPr="00AC615B" w:rsidRDefault="00FB59F2" w:rsidP="00AC615B">
      <w:pPr>
        <w:rPr>
          <w:rFonts w:eastAsia="SimSun"/>
          <w:szCs w:val="24"/>
        </w:rPr>
      </w:pPr>
      <w:r w:rsidRPr="00AC615B">
        <w:rPr>
          <w:rFonts w:eastAsia="SimSun"/>
          <w:szCs w:val="24"/>
        </w:rPr>
        <w:t>During the meeting of IALA ENAV held 1 – 5 April 2019, IALA reviewed and considered the liaison statement from WP 5B.</w:t>
      </w:r>
    </w:p>
    <w:p w14:paraId="42647011" w14:textId="77777777" w:rsidR="00FB59F2" w:rsidRPr="0016716A" w:rsidRDefault="00FB59F2" w:rsidP="00FB59F2">
      <w:pPr>
        <w:rPr>
          <w:rFonts w:eastAsiaTheme="minorEastAsia"/>
          <w:lang w:eastAsia="zh-CN"/>
        </w:rPr>
      </w:pPr>
      <w:r w:rsidRPr="00982A08">
        <w:rPr>
          <w:rFonts w:eastAsia="SimSun"/>
          <w:szCs w:val="24"/>
        </w:rPr>
        <w:t>The IALA ENAV Committee reviewed</w:t>
      </w:r>
      <w:r w:rsidRPr="00EC351B">
        <w:rPr>
          <w:rFonts w:eastAsiaTheme="minorEastAsia"/>
          <w:lang w:eastAsia="zh-CN"/>
        </w:rPr>
        <w:t xml:space="preserve"> </w:t>
      </w:r>
      <w:r>
        <w:rPr>
          <w:rFonts w:eastAsiaTheme="minorEastAsia"/>
          <w:lang w:eastAsia="zh-CN"/>
        </w:rPr>
        <w:t xml:space="preserve">the proposed </w:t>
      </w:r>
      <w:r w:rsidRPr="0016716A">
        <w:rPr>
          <w:rFonts w:eastAsiaTheme="minorEastAsia"/>
          <w:lang w:eastAsia="zh-CN"/>
        </w:rPr>
        <w:t xml:space="preserve">revisions </w:t>
      </w:r>
      <w:proofErr w:type="gramStart"/>
      <w:r w:rsidRPr="0016716A">
        <w:rPr>
          <w:rFonts w:eastAsiaTheme="minorEastAsia"/>
          <w:lang w:eastAsia="zh-CN"/>
        </w:rPr>
        <w:t xml:space="preserve">of </w:t>
      </w:r>
      <w:r>
        <w:rPr>
          <w:rFonts w:eastAsiaTheme="minorEastAsia"/>
          <w:lang w:eastAsia="zh-CN"/>
        </w:rPr>
        <w:t>:</w:t>
      </w:r>
      <w:proofErr w:type="gramEnd"/>
    </w:p>
    <w:p w14:paraId="222C01C9" w14:textId="77777777" w:rsidR="00FB59F2" w:rsidRPr="0016716A" w:rsidRDefault="00FB59F2" w:rsidP="00FB59F2">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21</w:t>
      </w:r>
      <w:r>
        <w:rPr>
          <w:rFonts w:eastAsiaTheme="minorHAnsi"/>
          <w:lang w:eastAsia="zh-CN"/>
        </w:rPr>
        <w:t>:</w:t>
      </w:r>
      <w:r w:rsidRPr="0016716A">
        <w:rPr>
          <w:rFonts w:eastAsiaTheme="minorHAnsi"/>
          <w:lang w:eastAsia="zh-CN"/>
        </w:rPr>
        <w:t xml:space="preserve"> “Aids to Navigation report” </w:t>
      </w:r>
    </w:p>
    <w:p w14:paraId="0D4D4C0C" w14:textId="77777777" w:rsidR="00FB59F2" w:rsidRPr="0016716A" w:rsidRDefault="00FB59F2" w:rsidP="00FB59F2">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28: Identification and position report for autonomous maritime radio devices</w:t>
      </w:r>
    </w:p>
    <w:p w14:paraId="696B1B88" w14:textId="77777777" w:rsidR="00FB59F2" w:rsidRPr="0016716A" w:rsidRDefault="00FB59F2" w:rsidP="00FB59F2">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29: Electronic Aid to Navigation (</w:t>
      </w:r>
      <w:proofErr w:type="spellStart"/>
      <w:r w:rsidRPr="0016716A">
        <w:rPr>
          <w:rFonts w:eastAsiaTheme="minorHAnsi"/>
          <w:lang w:eastAsia="zh-CN"/>
        </w:rPr>
        <w:t>eAtoN</w:t>
      </w:r>
      <w:proofErr w:type="spellEnd"/>
      <w:r w:rsidRPr="0016716A">
        <w:rPr>
          <w:rFonts w:eastAsiaTheme="minorHAnsi"/>
          <w:lang w:eastAsia="zh-CN"/>
        </w:rPr>
        <w:t>) Report</w:t>
      </w:r>
    </w:p>
    <w:p w14:paraId="4D0C32EE" w14:textId="77777777" w:rsidR="00FB59F2" w:rsidRPr="00EC351B" w:rsidRDefault="00FB59F2" w:rsidP="00FB59F2">
      <w:pPr>
        <w:pStyle w:val="enumlev1"/>
        <w:rPr>
          <w:rFonts w:eastAsiaTheme="minorHAnsi"/>
          <w:lang w:eastAsia="zh-CN"/>
        </w:rPr>
      </w:pPr>
      <w:r w:rsidRPr="00B30026">
        <w:rPr>
          <w:rFonts w:eastAsiaTheme="minorHAnsi"/>
          <w:lang w:eastAsia="zh-CN"/>
        </w:rPr>
        <w:t>–</w:t>
      </w:r>
      <w:r w:rsidRPr="00EC351B">
        <w:rPr>
          <w:rFonts w:eastAsiaTheme="minorHAnsi"/>
          <w:lang w:eastAsia="zh-CN"/>
        </w:rPr>
        <w:t xml:space="preserve">                 Message 24 A to be useable in most cases for static object data.</w:t>
      </w:r>
    </w:p>
    <w:p w14:paraId="680ABE55" w14:textId="77777777" w:rsidR="00FB59F2" w:rsidRDefault="00FB59F2" w:rsidP="00FB59F2">
      <w:pPr>
        <w:rPr>
          <w:rFonts w:eastAsia="SimSun"/>
          <w:szCs w:val="24"/>
        </w:rPr>
      </w:pPr>
    </w:p>
    <w:p w14:paraId="7F34B5F7" w14:textId="77777777" w:rsidR="00FB59F2" w:rsidRDefault="00FB59F2" w:rsidP="00FB59F2">
      <w:pPr>
        <w:pStyle w:val="Heading1"/>
        <w:rPr>
          <w:rFonts w:eastAsia="SimSun"/>
        </w:rPr>
      </w:pPr>
      <w:r>
        <w:rPr>
          <w:rFonts w:eastAsia="SimSun"/>
        </w:rPr>
        <w:t>Summary of Revisions</w:t>
      </w:r>
    </w:p>
    <w:p w14:paraId="2435C4EF" w14:textId="77777777" w:rsidR="00FB59F2" w:rsidRPr="00CA6F98" w:rsidRDefault="00FB59F2" w:rsidP="00FB59F2">
      <w:pPr>
        <w:rPr>
          <w:rFonts w:eastAsia="SimSun"/>
          <w:szCs w:val="24"/>
        </w:rPr>
      </w:pPr>
      <w:r w:rsidRPr="00982A08">
        <w:rPr>
          <w:rFonts w:eastAsia="SimSun"/>
          <w:szCs w:val="24"/>
        </w:rPr>
        <w:t>The IALA ENAV Committee reviewed a number of editorial and technical changes proposed</w:t>
      </w:r>
      <w:r w:rsidRPr="00944977">
        <w:rPr>
          <w:rFonts w:eastAsia="SimSun"/>
          <w:szCs w:val="24"/>
        </w:rPr>
        <w:t xml:space="preserve"> of Message</w:t>
      </w:r>
      <w:r>
        <w:rPr>
          <w:rFonts w:eastAsia="SimSun"/>
          <w:szCs w:val="24"/>
        </w:rPr>
        <w:t xml:space="preserve"> 21 and new Messages 28 and 29 in Recommendation </w:t>
      </w:r>
      <w:r w:rsidRPr="00982A08">
        <w:rPr>
          <w:rFonts w:eastAsia="SimSun"/>
          <w:szCs w:val="24"/>
        </w:rPr>
        <w:t xml:space="preserve">ITU-R M.1371-5.  </w:t>
      </w:r>
    </w:p>
    <w:p w14:paraId="3DD0D692" w14:textId="77777777" w:rsidR="00FB59F2" w:rsidRPr="00CA6F98" w:rsidRDefault="00FB59F2" w:rsidP="00FB59F2">
      <w:pPr>
        <w:pStyle w:val="ListParagraph"/>
        <w:numPr>
          <w:ilvl w:val="0"/>
          <w:numId w:val="12"/>
        </w:numPr>
        <w:tabs>
          <w:tab w:val="clear" w:pos="1134"/>
          <w:tab w:val="clear" w:pos="1871"/>
          <w:tab w:val="clear" w:pos="2268"/>
        </w:tabs>
        <w:overflowPunct/>
        <w:autoSpaceDE/>
        <w:autoSpaceDN/>
        <w:adjustRightInd/>
        <w:spacing w:before="0"/>
        <w:textAlignment w:val="auto"/>
        <w:rPr>
          <w:rFonts w:eastAsia="SimSun"/>
          <w:szCs w:val="24"/>
        </w:rPr>
      </w:pPr>
      <w:r w:rsidRPr="00CA6F98">
        <w:rPr>
          <w:rFonts w:eastAsia="SimSun"/>
          <w:szCs w:val="24"/>
        </w:rPr>
        <w:t xml:space="preserve">To maintain support for legacy display systems, AIS message 21 should be used to indicate Mobile </w:t>
      </w:r>
      <w:proofErr w:type="spellStart"/>
      <w:r w:rsidRPr="00CA6F98">
        <w:rPr>
          <w:rFonts w:eastAsia="SimSun"/>
          <w:szCs w:val="24"/>
        </w:rPr>
        <w:t>AtoNs</w:t>
      </w:r>
      <w:proofErr w:type="spellEnd"/>
      <w:r w:rsidRPr="00CA6F98">
        <w:rPr>
          <w:rFonts w:eastAsia="SimSun"/>
          <w:szCs w:val="24"/>
        </w:rPr>
        <w:t xml:space="preserve">. This could be achieved by updating Table 74 of Recommendation ITU-R M.1371-5 to reflect that Mobile </w:t>
      </w:r>
      <w:proofErr w:type="spellStart"/>
      <w:r w:rsidRPr="00CA6F98">
        <w:rPr>
          <w:rFonts w:eastAsia="SimSun"/>
          <w:szCs w:val="24"/>
        </w:rPr>
        <w:t>AtoNs</w:t>
      </w:r>
      <w:proofErr w:type="spellEnd"/>
      <w:r w:rsidRPr="00CA6F98">
        <w:rPr>
          <w:rFonts w:eastAsia="SimSun"/>
          <w:szCs w:val="24"/>
        </w:rPr>
        <w:t xml:space="preserve"> are captured by aids-to-navigation code 31.</w:t>
      </w:r>
    </w:p>
    <w:p w14:paraId="0FC47F66" w14:textId="00E794C2" w:rsidR="00FB59F2" w:rsidRDefault="00FB59F2" w:rsidP="00FB59F2">
      <w:pPr>
        <w:pStyle w:val="ListParagraph"/>
        <w:numPr>
          <w:ilvl w:val="0"/>
          <w:numId w:val="12"/>
        </w:numPr>
        <w:tabs>
          <w:tab w:val="clear" w:pos="1134"/>
          <w:tab w:val="clear" w:pos="1871"/>
          <w:tab w:val="clear" w:pos="2268"/>
        </w:tabs>
        <w:overflowPunct/>
        <w:autoSpaceDE/>
        <w:autoSpaceDN/>
        <w:adjustRightInd/>
        <w:spacing w:before="0"/>
        <w:textAlignment w:val="auto"/>
        <w:rPr>
          <w:rFonts w:eastAsia="SimSun"/>
        </w:rPr>
      </w:pPr>
      <w:r w:rsidRPr="00CA6F98">
        <w:rPr>
          <w:rFonts w:eastAsia="SimSun"/>
          <w:szCs w:val="24"/>
        </w:rPr>
        <w:t xml:space="preserve">While updating Figure 42 care should be taken, how legacy display systems will interpret the new rules for the dimension value. IALA recommends </w:t>
      </w:r>
      <w:r w:rsidR="00AC615B" w:rsidRPr="00CA6F98">
        <w:rPr>
          <w:rFonts w:eastAsia="SimSun"/>
          <w:szCs w:val="24"/>
        </w:rPr>
        <w:t>consulting</w:t>
      </w:r>
      <w:r w:rsidRPr="00CA6F98">
        <w:rPr>
          <w:rFonts w:eastAsia="SimSun"/>
          <w:szCs w:val="24"/>
        </w:rPr>
        <w:t xml:space="preserve"> with CIRM to investigate the behaviour of legacy display systems regarding the proposed change.</w:t>
      </w:r>
      <w:r>
        <w:rPr>
          <w:rFonts w:eastAsia="SimSun"/>
        </w:rPr>
        <w:t xml:space="preserve"> </w:t>
      </w:r>
    </w:p>
    <w:p w14:paraId="0058362A" w14:textId="77777777" w:rsidR="00FB59F2" w:rsidRDefault="00FB59F2" w:rsidP="00FB59F2">
      <w:pPr>
        <w:pStyle w:val="ListParagraph"/>
        <w:numPr>
          <w:ilvl w:val="0"/>
          <w:numId w:val="12"/>
        </w:numPr>
        <w:tabs>
          <w:tab w:val="clear" w:pos="1134"/>
          <w:tab w:val="clear" w:pos="1871"/>
          <w:tab w:val="clear" w:pos="2268"/>
        </w:tabs>
        <w:overflowPunct/>
        <w:autoSpaceDE/>
        <w:autoSpaceDN/>
        <w:adjustRightInd/>
        <w:spacing w:before="0"/>
        <w:textAlignment w:val="auto"/>
        <w:rPr>
          <w:rFonts w:eastAsia="SimSun"/>
        </w:rPr>
      </w:pPr>
      <w:r>
        <w:rPr>
          <w:rFonts w:eastAsia="SimSun"/>
        </w:rPr>
        <w:t xml:space="preserve">To clarify the use of the </w:t>
      </w:r>
      <w:proofErr w:type="spellStart"/>
      <w:r>
        <w:rPr>
          <w:rFonts w:eastAsia="SimSun"/>
        </w:rPr>
        <w:t>AtoN</w:t>
      </w:r>
      <w:proofErr w:type="spellEnd"/>
      <w:r>
        <w:rPr>
          <w:rFonts w:eastAsia="SimSun"/>
        </w:rPr>
        <w:t xml:space="preserve"> status bits in message 21 IALA proposes to add a footnote to Table 73 parameter </w:t>
      </w:r>
      <w:r>
        <w:rPr>
          <w:lang w:val="en-US"/>
        </w:rPr>
        <w:t>”</w:t>
      </w:r>
      <w:proofErr w:type="spellStart"/>
      <w:r>
        <w:rPr>
          <w:rFonts w:eastAsia="SimSun"/>
        </w:rPr>
        <w:t>AtoN</w:t>
      </w:r>
      <w:proofErr w:type="spellEnd"/>
      <w:r>
        <w:rPr>
          <w:rFonts w:eastAsia="SimSun"/>
        </w:rPr>
        <w:t xml:space="preserve"> status</w:t>
      </w:r>
      <w:r>
        <w:rPr>
          <w:lang w:val="en-US"/>
        </w:rPr>
        <w:t>”</w:t>
      </w:r>
      <w:r>
        <w:rPr>
          <w:rFonts w:eastAsia="SimSun"/>
        </w:rPr>
        <w:t xml:space="preserve"> stating </w:t>
      </w:r>
      <w:r>
        <w:rPr>
          <w:lang w:val="en-US"/>
        </w:rPr>
        <w:t>”</w:t>
      </w:r>
      <w:r w:rsidRPr="00CA6F98">
        <w:rPr>
          <w:rFonts w:eastAsia="SimSun"/>
        </w:rPr>
        <w:t xml:space="preserve">(1) For details on the use of the </w:t>
      </w:r>
      <w:proofErr w:type="spellStart"/>
      <w:r w:rsidRPr="00CA6F98">
        <w:rPr>
          <w:rFonts w:eastAsia="SimSun"/>
        </w:rPr>
        <w:t>AtoN</w:t>
      </w:r>
      <w:proofErr w:type="spellEnd"/>
      <w:r w:rsidRPr="00CA6F98">
        <w:rPr>
          <w:rFonts w:eastAsia="SimSun"/>
        </w:rPr>
        <w:t xml:space="preserve"> status pages refer to IALA documentation</w:t>
      </w:r>
      <w:r>
        <w:rPr>
          <w:lang w:val="en-US"/>
        </w:rPr>
        <w:t>”</w:t>
      </w:r>
      <w:r w:rsidRPr="00CA6F98">
        <w:rPr>
          <w:rFonts w:eastAsia="SimSun"/>
        </w:rPr>
        <w:t>.</w:t>
      </w:r>
    </w:p>
    <w:p w14:paraId="53228F05" w14:textId="792168C0" w:rsidR="00FB59F2" w:rsidRDefault="00FB59F2" w:rsidP="00FB59F2">
      <w:pPr>
        <w:pStyle w:val="ListParagraph"/>
        <w:numPr>
          <w:ilvl w:val="0"/>
          <w:numId w:val="12"/>
        </w:numPr>
        <w:tabs>
          <w:tab w:val="clear" w:pos="1134"/>
          <w:tab w:val="clear" w:pos="1871"/>
          <w:tab w:val="clear" w:pos="2268"/>
        </w:tabs>
        <w:overflowPunct/>
        <w:autoSpaceDE/>
        <w:autoSpaceDN/>
        <w:adjustRightInd/>
        <w:spacing w:before="0"/>
        <w:textAlignment w:val="auto"/>
        <w:rPr>
          <w:rFonts w:eastAsia="SimSun"/>
        </w:rPr>
      </w:pPr>
      <w:r>
        <w:rPr>
          <w:rFonts w:eastAsia="SimSun"/>
        </w:rPr>
        <w:lastRenderedPageBreak/>
        <w:t xml:space="preserve">IALA proposes to delete proposed Message 28 as for the time being </w:t>
      </w:r>
      <w:r w:rsidR="000C6368">
        <w:rPr>
          <w:rFonts w:eastAsia="SimSun"/>
        </w:rPr>
        <w:t xml:space="preserve">as </w:t>
      </w:r>
      <w:r>
        <w:rPr>
          <w:rFonts w:eastAsia="SimSun"/>
        </w:rPr>
        <w:t xml:space="preserve">only Mobile </w:t>
      </w:r>
      <w:proofErr w:type="spellStart"/>
      <w:r>
        <w:rPr>
          <w:rFonts w:eastAsia="SimSun"/>
        </w:rPr>
        <w:t>AtoN</w:t>
      </w:r>
      <w:proofErr w:type="spellEnd"/>
      <w:r>
        <w:rPr>
          <w:rFonts w:eastAsia="SimSun"/>
        </w:rPr>
        <w:t xml:space="preserve"> and MOB are in Group </w:t>
      </w:r>
      <w:proofErr w:type="gramStart"/>
      <w:r>
        <w:rPr>
          <w:rFonts w:eastAsia="SimSun"/>
        </w:rPr>
        <w:t>A</w:t>
      </w:r>
      <w:proofErr w:type="gramEnd"/>
      <w:r>
        <w:rPr>
          <w:rFonts w:eastAsia="SimSun"/>
        </w:rPr>
        <w:t xml:space="preserve"> AMRD. For the purpose of AIS </w:t>
      </w:r>
      <w:proofErr w:type="spellStart"/>
      <w:r>
        <w:rPr>
          <w:rFonts w:eastAsia="SimSun"/>
        </w:rPr>
        <w:t>AtoN</w:t>
      </w:r>
      <w:proofErr w:type="spellEnd"/>
      <w:r>
        <w:rPr>
          <w:rFonts w:eastAsia="SimSun"/>
        </w:rPr>
        <w:t xml:space="preserve"> proposed Message 29 is sufficient.</w:t>
      </w:r>
    </w:p>
    <w:p w14:paraId="6FD5A1A2" w14:textId="38E9DF7A" w:rsidR="00FB59F2" w:rsidRPr="0020035B" w:rsidRDefault="00FB59F2" w:rsidP="00FB59F2">
      <w:pPr>
        <w:pStyle w:val="ListParagraph"/>
        <w:numPr>
          <w:ilvl w:val="0"/>
          <w:numId w:val="12"/>
        </w:numPr>
        <w:tabs>
          <w:tab w:val="clear" w:pos="1134"/>
          <w:tab w:val="clear" w:pos="1871"/>
          <w:tab w:val="clear" w:pos="2268"/>
        </w:tabs>
        <w:overflowPunct/>
        <w:autoSpaceDE/>
        <w:autoSpaceDN/>
        <w:adjustRightInd/>
        <w:spacing w:before="0"/>
        <w:textAlignment w:val="auto"/>
        <w:rPr>
          <w:rFonts w:eastAsia="SimSun"/>
        </w:rPr>
      </w:pPr>
      <w:r w:rsidRPr="0020035B">
        <w:rPr>
          <w:rFonts w:eastAsia="SimSun"/>
        </w:rPr>
        <w:t xml:space="preserve">Message 29 should be amended to allow for a </w:t>
      </w:r>
      <w:r w:rsidRPr="0020035B">
        <w:rPr>
          <w:color w:val="000000"/>
        </w:rPr>
        <w:t>Single slot AIS Aid to Navigation (</w:t>
      </w:r>
      <w:proofErr w:type="spellStart"/>
      <w:r w:rsidRPr="0020035B">
        <w:rPr>
          <w:color w:val="000000"/>
        </w:rPr>
        <w:t>AtoN</w:t>
      </w:r>
      <w:proofErr w:type="spellEnd"/>
      <w:r w:rsidRPr="0020035B">
        <w:rPr>
          <w:color w:val="000000"/>
        </w:rPr>
        <w:t xml:space="preserve">) Report. This message should be accompanied with Message 24A - Static Data Report, Part A - to provide an </w:t>
      </w:r>
      <w:proofErr w:type="spellStart"/>
      <w:r w:rsidRPr="0020035B">
        <w:rPr>
          <w:color w:val="000000"/>
        </w:rPr>
        <w:t>AtoN</w:t>
      </w:r>
      <w:proofErr w:type="spellEnd"/>
      <w:r w:rsidRPr="0020035B">
        <w:rPr>
          <w:color w:val="000000"/>
        </w:rPr>
        <w:t xml:space="preserve"> Name. It is primarily intended to identify and to provide the status of physical </w:t>
      </w:r>
      <w:proofErr w:type="spellStart"/>
      <w:r w:rsidRPr="0020035B">
        <w:rPr>
          <w:color w:val="000000"/>
        </w:rPr>
        <w:t>AtoN</w:t>
      </w:r>
      <w:proofErr w:type="spellEnd"/>
      <w:r w:rsidRPr="0020035B">
        <w:rPr>
          <w:color w:val="000000"/>
        </w:rPr>
        <w:t xml:space="preserve"> marking a special area, hazard other obstruction.  This message can also be used to provide approximate direction and speed for a Mobile </w:t>
      </w:r>
      <w:proofErr w:type="spellStart"/>
      <w:r w:rsidRPr="0020035B">
        <w:rPr>
          <w:color w:val="000000"/>
        </w:rPr>
        <w:t>AtoN</w:t>
      </w:r>
      <w:proofErr w:type="spellEnd"/>
      <w:r w:rsidRPr="0020035B">
        <w:rPr>
          <w:color w:val="000000"/>
        </w:rPr>
        <w:t>.</w:t>
      </w:r>
      <w:r>
        <w:rPr>
          <w:color w:val="000000"/>
        </w:rPr>
        <w:t xml:space="preserve"> This </w:t>
      </w:r>
      <w:r w:rsidR="0057717C">
        <w:rPr>
          <w:color w:val="000000"/>
        </w:rPr>
        <w:t>single</w:t>
      </w:r>
      <w:r>
        <w:rPr>
          <w:color w:val="000000"/>
        </w:rPr>
        <w:t xml:space="preserve"> slot </w:t>
      </w:r>
      <w:proofErr w:type="spellStart"/>
      <w:r>
        <w:rPr>
          <w:color w:val="000000"/>
        </w:rPr>
        <w:t>AtoN</w:t>
      </w:r>
      <w:proofErr w:type="spellEnd"/>
      <w:r>
        <w:rPr>
          <w:color w:val="000000"/>
        </w:rPr>
        <w:t xml:space="preserve"> Report would also allow </w:t>
      </w:r>
      <w:r w:rsidR="000C6368">
        <w:rPr>
          <w:color w:val="000000"/>
        </w:rPr>
        <w:t>the use of the</w:t>
      </w:r>
      <w:r>
        <w:rPr>
          <w:color w:val="000000"/>
        </w:rPr>
        <w:t xml:space="preserve"> C</w:t>
      </w:r>
      <w:r w:rsidR="000C6368">
        <w:rPr>
          <w:color w:val="000000"/>
        </w:rPr>
        <w:t>STDMA access sch</w:t>
      </w:r>
      <w:r>
        <w:rPr>
          <w:color w:val="000000"/>
        </w:rPr>
        <w:t>eme which is more friendly to the AIS VDL than the existing two slot RATDMA Message 21.</w:t>
      </w:r>
    </w:p>
    <w:p w14:paraId="594A4205" w14:textId="77777777" w:rsidR="000C6368" w:rsidRPr="000C6368" w:rsidRDefault="00FB59F2" w:rsidP="000C6368">
      <w:pPr>
        <w:pStyle w:val="ListParagraph"/>
        <w:numPr>
          <w:ilvl w:val="0"/>
          <w:numId w:val="12"/>
        </w:numPr>
        <w:tabs>
          <w:tab w:val="clear" w:pos="1134"/>
          <w:tab w:val="clear" w:pos="1871"/>
          <w:tab w:val="clear" w:pos="2268"/>
        </w:tabs>
        <w:overflowPunct/>
        <w:autoSpaceDE/>
        <w:autoSpaceDN/>
        <w:adjustRightInd/>
        <w:spacing w:before="0"/>
        <w:textAlignment w:val="auto"/>
        <w:rPr>
          <w:rFonts w:eastAsia="SimSun"/>
        </w:rPr>
      </w:pPr>
      <w:r>
        <w:rPr>
          <w:rFonts w:eastAsia="SimSun"/>
        </w:rPr>
        <w:t>The parameter</w:t>
      </w:r>
      <w:r w:rsidR="000C6368">
        <w:rPr>
          <w:rFonts w:eastAsia="SimSun"/>
        </w:rPr>
        <w:t xml:space="preserve"> </w:t>
      </w:r>
      <w:r>
        <w:rPr>
          <w:rFonts w:eastAsia="SimSun"/>
        </w:rPr>
        <w:t xml:space="preserve">field in proposed Message 29: </w:t>
      </w:r>
      <w:r>
        <w:rPr>
          <w:lang w:val="en-US"/>
        </w:rPr>
        <w:t>”</w:t>
      </w:r>
      <w:r w:rsidRPr="009F47CA">
        <w:rPr>
          <w:lang w:val="en-US"/>
        </w:rPr>
        <w:t xml:space="preserve">Nature of the </w:t>
      </w:r>
      <w:proofErr w:type="spellStart"/>
      <w:r w:rsidRPr="009F47CA">
        <w:rPr>
          <w:lang w:val="en-US"/>
        </w:rPr>
        <w:t>AtoN</w:t>
      </w:r>
      <w:proofErr w:type="spellEnd"/>
      <w:r>
        <w:rPr>
          <w:lang w:val="en-US"/>
        </w:rPr>
        <w:t>”, “</w:t>
      </w:r>
      <w:proofErr w:type="spellStart"/>
      <w:r w:rsidRPr="009F47CA">
        <w:rPr>
          <w:lang w:val="en-US"/>
        </w:rPr>
        <w:t>AtoN</w:t>
      </w:r>
      <w:proofErr w:type="spellEnd"/>
      <w:r w:rsidRPr="009F47CA">
        <w:rPr>
          <w:lang w:val="en-US"/>
        </w:rPr>
        <w:t xml:space="preserve"> ID</w:t>
      </w:r>
      <w:r>
        <w:rPr>
          <w:lang w:val="en-US"/>
        </w:rPr>
        <w:t>”, “</w:t>
      </w:r>
      <w:r w:rsidRPr="009F47CA">
        <w:t>Type of Physical Aid to Navigation (</w:t>
      </w:r>
      <w:proofErr w:type="spellStart"/>
      <w:r w:rsidRPr="009F47CA">
        <w:t>AtoN</w:t>
      </w:r>
      <w:proofErr w:type="spellEnd"/>
      <w:r w:rsidRPr="009F47CA">
        <w:t xml:space="preserve">) augmented by the </w:t>
      </w:r>
      <w:proofErr w:type="spellStart"/>
      <w:r w:rsidRPr="009F47CA">
        <w:t>AtoN</w:t>
      </w:r>
      <w:proofErr w:type="spellEnd"/>
      <w:r>
        <w:rPr>
          <w:lang w:val="en-US"/>
        </w:rPr>
        <w:t>” and “</w:t>
      </w:r>
      <w:r w:rsidRPr="009F47CA">
        <w:rPr>
          <w:lang w:val="en-US"/>
        </w:rPr>
        <w:t>Status</w:t>
      </w:r>
      <w:r>
        <w:rPr>
          <w:lang w:val="en-US"/>
        </w:rPr>
        <w:t xml:space="preserve">” needs more work from IALA’s point of view. IALA will provide appropriate input to following meeting of ITU WP5B. </w:t>
      </w:r>
    </w:p>
    <w:p w14:paraId="033749EE" w14:textId="10D39EAC" w:rsidR="000C6368" w:rsidRDefault="000C6368" w:rsidP="000C6368">
      <w:pPr>
        <w:pStyle w:val="ListParagraph"/>
        <w:numPr>
          <w:ilvl w:val="0"/>
          <w:numId w:val="12"/>
        </w:numPr>
        <w:tabs>
          <w:tab w:val="clear" w:pos="1134"/>
          <w:tab w:val="clear" w:pos="1871"/>
          <w:tab w:val="clear" w:pos="2268"/>
        </w:tabs>
        <w:overflowPunct/>
        <w:autoSpaceDE/>
        <w:autoSpaceDN/>
        <w:adjustRightInd/>
        <w:spacing w:before="0"/>
        <w:textAlignment w:val="auto"/>
        <w:rPr>
          <w:rFonts w:eastAsia="SimSun"/>
        </w:rPr>
      </w:pPr>
      <w:r>
        <w:rPr>
          <w:rFonts w:eastAsia="SimSun"/>
        </w:rPr>
        <w:t xml:space="preserve">Proposed Message 29 should be renamed to Message </w:t>
      </w:r>
      <w:proofErr w:type="gramStart"/>
      <w:r>
        <w:rPr>
          <w:rFonts w:eastAsia="SimSun"/>
        </w:rPr>
        <w:t xml:space="preserve">28 </w:t>
      </w:r>
      <w:r>
        <w:rPr>
          <w:lang w:val="en-US"/>
        </w:rPr>
        <w:t>”Single</w:t>
      </w:r>
      <w:proofErr w:type="gramEnd"/>
      <w:r>
        <w:rPr>
          <w:lang w:val="en-US"/>
        </w:rPr>
        <w:t xml:space="preserve"> slot </w:t>
      </w:r>
      <w:r w:rsidRPr="00B67896">
        <w:rPr>
          <w:lang w:val="en-US"/>
        </w:rPr>
        <w:t>Aid to Navigation (</w:t>
      </w:r>
      <w:proofErr w:type="spellStart"/>
      <w:r w:rsidRPr="00B67896">
        <w:rPr>
          <w:lang w:val="en-US"/>
        </w:rPr>
        <w:t>AtoN</w:t>
      </w:r>
      <w:proofErr w:type="spellEnd"/>
      <w:r w:rsidRPr="00B67896">
        <w:rPr>
          <w:lang w:val="en-US"/>
        </w:rPr>
        <w:t>) Report</w:t>
      </w:r>
      <w:r>
        <w:rPr>
          <w:lang w:val="en-US"/>
        </w:rPr>
        <w:t>”.</w:t>
      </w:r>
      <w:r>
        <w:rPr>
          <w:rFonts w:eastAsia="SimSun"/>
          <w:lang w:val="en-US"/>
        </w:rPr>
        <w:t xml:space="preserve"> A</w:t>
      </w:r>
      <w:r>
        <w:rPr>
          <w:rFonts w:eastAsia="SimSun"/>
        </w:rPr>
        <w:t xml:space="preserve"> parameter field COG should be added to separate dimension and COG in the message. </w:t>
      </w:r>
    </w:p>
    <w:p w14:paraId="25DBBD56" w14:textId="28048F44" w:rsidR="00FB59F2" w:rsidRPr="00CA6F98" w:rsidRDefault="00FB59F2" w:rsidP="000C6368">
      <w:pPr>
        <w:pStyle w:val="ListParagraph"/>
        <w:tabs>
          <w:tab w:val="clear" w:pos="1134"/>
          <w:tab w:val="clear" w:pos="1871"/>
          <w:tab w:val="clear" w:pos="2268"/>
        </w:tabs>
        <w:overflowPunct/>
        <w:autoSpaceDE/>
        <w:autoSpaceDN/>
        <w:adjustRightInd/>
        <w:spacing w:before="0"/>
        <w:textAlignment w:val="auto"/>
        <w:rPr>
          <w:rFonts w:eastAsia="SimSun"/>
          <w:szCs w:val="24"/>
        </w:rPr>
      </w:pPr>
    </w:p>
    <w:p w14:paraId="124BAB15" w14:textId="77777777" w:rsidR="00FB59F2" w:rsidRDefault="00FB59F2" w:rsidP="00FB59F2">
      <w:pPr>
        <w:rPr>
          <w:rFonts w:eastAsia="SimSun"/>
          <w:szCs w:val="24"/>
        </w:rPr>
      </w:pPr>
    </w:p>
    <w:p w14:paraId="7BEEEE23" w14:textId="77777777" w:rsidR="00FB59F2" w:rsidRPr="00AC615B" w:rsidRDefault="00FB59F2" w:rsidP="00FB59F2">
      <w:pPr>
        <w:rPr>
          <w:rFonts w:eastAsiaTheme="minorEastAsia"/>
          <w:lang w:val="en-US"/>
        </w:rPr>
      </w:pPr>
      <w:r w:rsidRPr="00AC615B">
        <w:rPr>
          <w:rFonts w:eastAsiaTheme="minorEastAsia"/>
          <w:lang w:val="en-US"/>
        </w:rPr>
        <w:t xml:space="preserve">The following changes are proposed for integration in the review of ITU-R M.1371-5. A track changes version with these proposed changes identified in the current version of Annex 6 to Working Party 5B Chairman's Report is provided as follows. </w:t>
      </w:r>
    </w:p>
    <w:p w14:paraId="1832A6AF" w14:textId="77777777" w:rsidR="00FB59F2" w:rsidRPr="00982A08" w:rsidRDefault="00FB59F2" w:rsidP="00FB59F2">
      <w:pPr>
        <w:pStyle w:val="Heading1"/>
        <w:rPr>
          <w:rFonts w:eastAsia="SimSun"/>
        </w:rPr>
      </w:pPr>
      <w:r w:rsidRPr="00982A08">
        <w:rPr>
          <w:rFonts w:eastAsia="SimSun"/>
        </w:rPr>
        <w:t>Details of Revisions</w:t>
      </w:r>
    </w:p>
    <w:p w14:paraId="081B2157" w14:textId="77777777" w:rsidR="00064850" w:rsidRDefault="00064850" w:rsidP="00B973EB">
      <w:pPr>
        <w:pStyle w:val="Tablefin"/>
      </w:pPr>
    </w:p>
    <w:p w14:paraId="13DAACF9" w14:textId="77777777" w:rsidR="00064850" w:rsidRPr="00DD27AC" w:rsidRDefault="00064850" w:rsidP="00064850">
      <w:pPr>
        <w:pStyle w:val="Heading2"/>
      </w:pPr>
      <w:r w:rsidRPr="00DD27AC">
        <w:t>3.19</w:t>
      </w:r>
      <w:r w:rsidRPr="00DD27AC">
        <w:tab/>
        <w:t xml:space="preserve">Message 21: Aids-to-navigation report </w:t>
      </w:r>
    </w:p>
    <w:p w14:paraId="472A7FEF" w14:textId="77777777" w:rsidR="00064850" w:rsidRDefault="00064850" w:rsidP="00064850">
      <w:pPr>
        <w:tabs>
          <w:tab w:val="clear" w:pos="1134"/>
          <w:tab w:val="clear" w:pos="1871"/>
          <w:tab w:val="clear" w:pos="2268"/>
          <w:tab w:val="left" w:pos="794"/>
          <w:tab w:val="left" w:pos="1191"/>
          <w:tab w:val="left" w:pos="1588"/>
          <w:tab w:val="left" w:pos="1985"/>
        </w:tabs>
        <w:rPr>
          <w:ins w:id="9" w:author="Bober" w:date="2018-11-08T14:17:00Z"/>
        </w:rPr>
      </w:pPr>
      <w:r w:rsidRPr="00A1055C">
        <w:t xml:space="preserve">This message should be used by an </w:t>
      </w:r>
      <w:del w:id="10" w:author="Author" w:date="2018-06-14T23:12:00Z">
        <w:r w:rsidRPr="00A1055C" w:rsidDel="00006AF6">
          <w:delText>Aids to navigation (</w:delText>
        </w:r>
      </w:del>
      <w:proofErr w:type="spellStart"/>
      <w:r w:rsidRPr="00A1055C">
        <w:t>AtoN</w:t>
      </w:r>
      <w:proofErr w:type="spellEnd"/>
      <w:del w:id="11" w:author="Author" w:date="2018-06-14T23:12:00Z">
        <w:r w:rsidRPr="00A1055C" w:rsidDel="00006AF6">
          <w:delText>)</w:delText>
        </w:r>
      </w:del>
      <w:r w:rsidRPr="00A1055C">
        <w:t xml:space="preserve"> AIS station. This station may be mounted on an aid</w:t>
      </w:r>
      <w:r w:rsidRPr="00A1055C">
        <w:noBreakHyphen/>
        <w:t>to</w:t>
      </w:r>
      <w:r w:rsidRPr="00A1055C">
        <w:noBreakHyphen/>
        <w:t xml:space="preserve">navigation or this message may be transmitted by a fixed station when the functionality of an </w:t>
      </w:r>
      <w:proofErr w:type="spellStart"/>
      <w:r w:rsidRPr="00A1055C">
        <w:t>AtoN</w:t>
      </w:r>
      <w:proofErr w:type="spellEnd"/>
      <w:r w:rsidRPr="00A1055C">
        <w:t xml:space="preserve"> station is integrated into the fixed station. This message should be transmitted autonomously at a Rr of once every three (3) min or it may be assigned by an assigned mode command (Message 16) via the VHF data link, or by an external command</w:t>
      </w:r>
      <w:ins w:id="12" w:author="Bober" w:date="2018-11-08T14:16:00Z">
        <w:r>
          <w:rPr>
            <w:lang w:val="en-US"/>
          </w:rPr>
          <w:t xml:space="preserve">, or </w:t>
        </w:r>
        <w:r w:rsidRPr="0058528A">
          <w:rPr>
            <w:lang w:val="en-US"/>
          </w:rPr>
          <w:t xml:space="preserve">after any parameter value </w:t>
        </w:r>
        <w:r>
          <w:rPr>
            <w:lang w:val="en-US"/>
          </w:rPr>
          <w:t>has</w:t>
        </w:r>
        <w:r w:rsidRPr="0058528A">
          <w:rPr>
            <w:lang w:val="en-US"/>
          </w:rPr>
          <w:t xml:space="preserve"> changed</w:t>
        </w:r>
      </w:ins>
      <w:r w:rsidRPr="00A1055C">
        <w:t>. This message should not occupy more than two slots.</w:t>
      </w:r>
    </w:p>
    <w:p w14:paraId="447AC57F" w14:textId="77777777" w:rsidR="00064850" w:rsidRPr="00DE0737" w:rsidRDefault="00064850" w:rsidP="00A1055C">
      <w:pPr>
        <w:rPr>
          <w:lang w:val="en-US"/>
        </w:rPr>
      </w:pPr>
      <w:ins w:id="13" w:author="Bober" w:date="2018-11-08T14:17:00Z">
        <w:r>
          <w:rPr>
            <w:lang w:val="en-US"/>
          </w:rPr>
          <w:t xml:space="preserve">An </w:t>
        </w:r>
        <w:proofErr w:type="spellStart"/>
        <w:r>
          <w:rPr>
            <w:lang w:val="en-US"/>
          </w:rPr>
          <w:t>AtoN</w:t>
        </w:r>
        <w:proofErr w:type="spellEnd"/>
        <w:r w:rsidRPr="0058528A">
          <w:rPr>
            <w:lang w:val="en-US"/>
          </w:rPr>
          <w:t xml:space="preserve"> station</w:t>
        </w:r>
        <w:r>
          <w:rPr>
            <w:lang w:val="en-US"/>
          </w:rPr>
          <w:t xml:space="preserve"> may</w:t>
        </w:r>
        <w:r w:rsidRPr="0058528A">
          <w:rPr>
            <w:lang w:val="en-US"/>
          </w:rPr>
          <w:t xml:space="preserve"> also transmit safety related broadcast message (Message 14) upon detecting that the floating </w:t>
        </w:r>
        <w:proofErr w:type="spellStart"/>
        <w:r w:rsidRPr="0058528A">
          <w:rPr>
            <w:lang w:val="en-US"/>
          </w:rPr>
          <w:t>AtoN</w:t>
        </w:r>
        <w:proofErr w:type="spellEnd"/>
        <w:r w:rsidRPr="0058528A">
          <w:rPr>
            <w:lang w:val="en-US"/>
          </w:rPr>
          <w:t xml:space="preserve"> has gone out of position or is malfunctioning, at the competent authority</w:t>
        </w:r>
        <w:r w:rsidRPr="00BC38A0">
          <w:rPr>
            <w:lang w:val="en-US"/>
          </w:rPr>
          <w:t>’</w:t>
        </w:r>
        <w:r>
          <w:rPr>
            <w:lang w:val="en-US"/>
          </w:rPr>
          <w:t>s discretion.</w:t>
        </w:r>
      </w:ins>
    </w:p>
    <w:p w14:paraId="34F77287" w14:textId="77777777" w:rsidR="00064850" w:rsidRPr="00DD27AC" w:rsidRDefault="00064850" w:rsidP="00064850">
      <w:pPr>
        <w:pStyle w:val="TableNo"/>
      </w:pPr>
      <w:r w:rsidRPr="00DD27AC">
        <w:t>TABLE 73</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064850" w:rsidRPr="00DD27AC" w14:paraId="1216B697" w14:textId="77777777" w:rsidTr="00C600E0">
        <w:trPr>
          <w:cantSplit/>
          <w:tblHeader/>
          <w:jc w:val="center"/>
        </w:trPr>
        <w:tc>
          <w:tcPr>
            <w:tcW w:w="1682" w:type="dxa"/>
            <w:shd w:val="clear" w:color="auto" w:fill="FFFFFF"/>
            <w:vAlign w:val="center"/>
          </w:tcPr>
          <w:p w14:paraId="13F17345" w14:textId="77777777" w:rsidR="00064850" w:rsidRPr="00DD27AC" w:rsidRDefault="00064850" w:rsidP="00C600E0">
            <w:pPr>
              <w:pStyle w:val="Tablehead"/>
            </w:pPr>
            <w:r w:rsidRPr="00DD27AC">
              <w:t>Parameter</w:t>
            </w:r>
          </w:p>
        </w:tc>
        <w:tc>
          <w:tcPr>
            <w:tcW w:w="1436" w:type="dxa"/>
            <w:shd w:val="clear" w:color="auto" w:fill="FFFFFF"/>
            <w:vAlign w:val="center"/>
          </w:tcPr>
          <w:p w14:paraId="30DFE9D2" w14:textId="77777777" w:rsidR="00064850" w:rsidRPr="00DD27AC" w:rsidRDefault="00064850" w:rsidP="00C600E0">
            <w:pPr>
              <w:pStyle w:val="Tablehead"/>
            </w:pPr>
            <w:r w:rsidRPr="00DD27AC">
              <w:t>Number of bits</w:t>
            </w:r>
          </w:p>
        </w:tc>
        <w:tc>
          <w:tcPr>
            <w:tcW w:w="6515" w:type="dxa"/>
            <w:shd w:val="clear" w:color="auto" w:fill="FFFFFF"/>
            <w:vAlign w:val="center"/>
          </w:tcPr>
          <w:p w14:paraId="1919E945" w14:textId="77777777" w:rsidR="00064850" w:rsidRPr="00DD27AC" w:rsidRDefault="00064850" w:rsidP="00C600E0">
            <w:pPr>
              <w:pStyle w:val="Tablehead"/>
            </w:pPr>
            <w:r w:rsidRPr="00DD27AC">
              <w:t>Description</w:t>
            </w:r>
          </w:p>
        </w:tc>
      </w:tr>
      <w:tr w:rsidR="00064850" w:rsidRPr="00DD27AC" w14:paraId="3369A104" w14:textId="77777777" w:rsidTr="00C600E0">
        <w:trPr>
          <w:cantSplit/>
          <w:jc w:val="center"/>
        </w:trPr>
        <w:tc>
          <w:tcPr>
            <w:tcW w:w="1682" w:type="dxa"/>
          </w:tcPr>
          <w:p w14:paraId="0C676D04" w14:textId="77777777" w:rsidR="00064850" w:rsidRPr="00DD27AC" w:rsidRDefault="00064850" w:rsidP="00C600E0">
            <w:pPr>
              <w:pStyle w:val="Tabletext"/>
            </w:pPr>
            <w:r w:rsidRPr="00DD27AC">
              <w:t>Message ID</w:t>
            </w:r>
          </w:p>
        </w:tc>
        <w:tc>
          <w:tcPr>
            <w:tcW w:w="1436" w:type="dxa"/>
          </w:tcPr>
          <w:p w14:paraId="76CDE1BB" w14:textId="77777777" w:rsidR="00064850" w:rsidRPr="00DD27AC" w:rsidRDefault="00064850" w:rsidP="00C600E0">
            <w:pPr>
              <w:pStyle w:val="Tabletext"/>
              <w:jc w:val="center"/>
            </w:pPr>
            <w:r w:rsidRPr="00DD27AC">
              <w:t>6</w:t>
            </w:r>
          </w:p>
        </w:tc>
        <w:tc>
          <w:tcPr>
            <w:tcW w:w="6515" w:type="dxa"/>
          </w:tcPr>
          <w:p w14:paraId="5359B460" w14:textId="77777777" w:rsidR="00064850" w:rsidRPr="00DD27AC" w:rsidRDefault="00064850" w:rsidP="00C600E0">
            <w:pPr>
              <w:pStyle w:val="Tabletext"/>
            </w:pPr>
            <w:r w:rsidRPr="00DD27AC">
              <w:t>Identifier for Message 21</w:t>
            </w:r>
          </w:p>
        </w:tc>
      </w:tr>
      <w:tr w:rsidR="00064850" w:rsidRPr="00DD27AC" w14:paraId="4E206272" w14:textId="77777777" w:rsidTr="00C600E0">
        <w:trPr>
          <w:cantSplit/>
          <w:jc w:val="center"/>
        </w:trPr>
        <w:tc>
          <w:tcPr>
            <w:tcW w:w="1682" w:type="dxa"/>
          </w:tcPr>
          <w:p w14:paraId="7652DDA2" w14:textId="77777777" w:rsidR="00064850" w:rsidRPr="00DD27AC" w:rsidRDefault="00064850" w:rsidP="00C600E0">
            <w:pPr>
              <w:pStyle w:val="Tabletext"/>
            </w:pPr>
            <w:r w:rsidRPr="00DD27AC">
              <w:t>Repeat indicator</w:t>
            </w:r>
          </w:p>
        </w:tc>
        <w:tc>
          <w:tcPr>
            <w:tcW w:w="1436" w:type="dxa"/>
          </w:tcPr>
          <w:p w14:paraId="640D7F1E" w14:textId="77777777" w:rsidR="00064850" w:rsidRPr="00DD27AC" w:rsidRDefault="00064850" w:rsidP="00C600E0">
            <w:pPr>
              <w:pStyle w:val="Tabletext"/>
              <w:jc w:val="center"/>
            </w:pPr>
            <w:r w:rsidRPr="00DD27AC">
              <w:t>2</w:t>
            </w:r>
          </w:p>
        </w:tc>
        <w:tc>
          <w:tcPr>
            <w:tcW w:w="6515" w:type="dxa"/>
          </w:tcPr>
          <w:p w14:paraId="74D2980F" w14:textId="77777777" w:rsidR="00064850" w:rsidRPr="00DD27AC" w:rsidRDefault="00064850" w:rsidP="00C600E0">
            <w:pPr>
              <w:pStyle w:val="Tabletext"/>
            </w:pPr>
            <w:r w:rsidRPr="00DD27AC">
              <w:t>Used by the repeater to indicate how many times a message has been repeated. See § 4.6.1, Annex 2; 0-3; 0 = default; 3 = do not repeat any more</w:t>
            </w:r>
          </w:p>
        </w:tc>
      </w:tr>
      <w:tr w:rsidR="00064850" w:rsidRPr="00DD27AC" w14:paraId="158C199D" w14:textId="77777777" w:rsidTr="00C600E0">
        <w:trPr>
          <w:cantSplit/>
          <w:jc w:val="center"/>
        </w:trPr>
        <w:tc>
          <w:tcPr>
            <w:tcW w:w="1682" w:type="dxa"/>
          </w:tcPr>
          <w:p w14:paraId="4B6D97F0" w14:textId="77777777" w:rsidR="00064850" w:rsidRPr="00DD27AC" w:rsidRDefault="00064850" w:rsidP="00C600E0">
            <w:pPr>
              <w:pStyle w:val="Tabletext"/>
            </w:pPr>
            <w:ins w:id="14" w:author="Author" w:date="2018-06-16T11:02:00Z">
              <w:r w:rsidRPr="00DD27AC">
                <w:t xml:space="preserve">Source </w:t>
              </w:r>
            </w:ins>
            <w:r w:rsidRPr="00DD27AC">
              <w:t>ID</w:t>
            </w:r>
          </w:p>
        </w:tc>
        <w:tc>
          <w:tcPr>
            <w:tcW w:w="1436" w:type="dxa"/>
          </w:tcPr>
          <w:p w14:paraId="466ABAF0" w14:textId="77777777" w:rsidR="00064850" w:rsidRPr="00DD27AC" w:rsidRDefault="00064850" w:rsidP="00C600E0">
            <w:pPr>
              <w:pStyle w:val="Tabletext"/>
              <w:jc w:val="center"/>
            </w:pPr>
            <w:r w:rsidRPr="00DD27AC">
              <w:t>30</w:t>
            </w:r>
          </w:p>
        </w:tc>
        <w:tc>
          <w:tcPr>
            <w:tcW w:w="6515" w:type="dxa"/>
          </w:tcPr>
          <w:p w14:paraId="0792607C" w14:textId="77777777" w:rsidR="00064850" w:rsidRPr="00DD27AC" w:rsidRDefault="00064850" w:rsidP="00C600E0">
            <w:pPr>
              <w:pStyle w:val="Tabletext"/>
            </w:pPr>
            <w:ins w:id="15" w:author="Author" w:date="2018-06-16T11:02:00Z">
              <w:r w:rsidRPr="00DD27AC">
                <w:t xml:space="preserve">Identity (in the </w:t>
              </w:r>
            </w:ins>
            <w:ins w:id="16" w:author="Author" w:date="2018-06-16T11:31:00Z">
              <w:r w:rsidRPr="00DD27AC">
                <w:t>MMS</w:t>
              </w:r>
            </w:ins>
            <w:ins w:id="17" w:author="Author" w:date="2018-06-16T11:02:00Z">
              <w:r w:rsidRPr="00DD27AC">
                <w:t>) of the source of the message  (see Article 19 of the RR and Recommendation ITU R M.585)</w:t>
              </w:r>
            </w:ins>
            <w:del w:id="18" w:author="Author" w:date="2018-06-16T11:02:00Z">
              <w:r w:rsidRPr="00DD27AC" w:rsidDel="00500102">
                <w:delText>MMSI number, (see Article 19 of the RR and Recommendation ITU</w:delText>
              </w:r>
              <w:r w:rsidRPr="00DD27AC" w:rsidDel="00500102">
                <w:noBreakHyphen/>
                <w:delText>R M.585)</w:delText>
              </w:r>
            </w:del>
          </w:p>
        </w:tc>
      </w:tr>
      <w:tr w:rsidR="00064850" w:rsidRPr="00DD27AC" w14:paraId="58C7E3AA" w14:textId="77777777" w:rsidTr="00C600E0">
        <w:trPr>
          <w:cantSplit/>
          <w:jc w:val="center"/>
        </w:trPr>
        <w:tc>
          <w:tcPr>
            <w:tcW w:w="1682" w:type="dxa"/>
          </w:tcPr>
          <w:p w14:paraId="3ABF6817" w14:textId="77777777" w:rsidR="00064850" w:rsidRPr="00DD27AC" w:rsidRDefault="00064850" w:rsidP="00C600E0">
            <w:pPr>
              <w:pStyle w:val="Tabletext"/>
            </w:pPr>
            <w:r w:rsidRPr="00DD27AC">
              <w:t>Type of aids-to-navigation</w:t>
            </w:r>
          </w:p>
        </w:tc>
        <w:tc>
          <w:tcPr>
            <w:tcW w:w="1436" w:type="dxa"/>
          </w:tcPr>
          <w:p w14:paraId="5C08FBD7" w14:textId="77777777" w:rsidR="00064850" w:rsidRPr="00DD27AC" w:rsidRDefault="00064850" w:rsidP="00C600E0">
            <w:pPr>
              <w:pStyle w:val="Tabletext"/>
              <w:jc w:val="center"/>
            </w:pPr>
            <w:r w:rsidRPr="00DD27AC">
              <w:t>5</w:t>
            </w:r>
          </w:p>
        </w:tc>
        <w:tc>
          <w:tcPr>
            <w:tcW w:w="6515" w:type="dxa"/>
          </w:tcPr>
          <w:p w14:paraId="5FB25DDD" w14:textId="77777777" w:rsidR="00064850" w:rsidRPr="00DD27AC" w:rsidRDefault="00064850" w:rsidP="00C600E0">
            <w:pPr>
              <w:pStyle w:val="Tabletext"/>
            </w:pPr>
            <w:r w:rsidRPr="00DD27AC">
              <w:t>0 = not available = default; refer to appropriate definition set up by IALA; see Table 74</w:t>
            </w:r>
          </w:p>
        </w:tc>
      </w:tr>
      <w:tr w:rsidR="00064850" w:rsidRPr="00DD27AC" w14:paraId="0403BB81" w14:textId="77777777" w:rsidTr="00C600E0">
        <w:trPr>
          <w:cantSplit/>
          <w:jc w:val="center"/>
        </w:trPr>
        <w:tc>
          <w:tcPr>
            <w:tcW w:w="1682" w:type="dxa"/>
          </w:tcPr>
          <w:p w14:paraId="0775DEAE" w14:textId="77777777" w:rsidR="00064850" w:rsidRPr="00DD27AC" w:rsidRDefault="00064850" w:rsidP="00C600E0">
            <w:pPr>
              <w:pStyle w:val="Tabletext"/>
            </w:pPr>
            <w:r w:rsidRPr="00DD27AC">
              <w:lastRenderedPageBreak/>
              <w:t>Name of Aids-to-Navigation</w:t>
            </w:r>
          </w:p>
        </w:tc>
        <w:tc>
          <w:tcPr>
            <w:tcW w:w="1436" w:type="dxa"/>
          </w:tcPr>
          <w:p w14:paraId="4FEC7E98" w14:textId="77777777" w:rsidR="00064850" w:rsidRPr="00DD27AC" w:rsidRDefault="00064850" w:rsidP="00C600E0">
            <w:pPr>
              <w:pStyle w:val="Tabletext"/>
              <w:jc w:val="center"/>
            </w:pPr>
            <w:r w:rsidRPr="00DD27AC">
              <w:t>120</w:t>
            </w:r>
          </w:p>
        </w:tc>
        <w:tc>
          <w:tcPr>
            <w:tcW w:w="6515" w:type="dxa"/>
          </w:tcPr>
          <w:p w14:paraId="3EC16EB3" w14:textId="77777777" w:rsidR="00064850" w:rsidRPr="00DD27AC" w:rsidRDefault="00064850" w:rsidP="00C600E0">
            <w:pPr>
              <w:pStyle w:val="Tabletext"/>
            </w:pPr>
            <w:r w:rsidRPr="00DD27AC">
              <w:t>Maximum 20 characters 6-bit ASCII, as defined in Table 47</w:t>
            </w:r>
            <w:r w:rsidRPr="00DD27AC">
              <w:br/>
            </w:r>
            <w:r w:rsidRPr="00DD27AC">
              <w:rPr>
                <w:sz w:val="22"/>
              </w:rPr>
              <w:t>“</w:t>
            </w:r>
            <w:r w:rsidRPr="00DD27AC">
              <w:t>@@@@@@@@@@@@@@@@@@@@</w:t>
            </w:r>
            <w:r w:rsidRPr="00DD27AC">
              <w:rPr>
                <w:sz w:val="22"/>
              </w:rPr>
              <w:t>”</w:t>
            </w:r>
            <w:r w:rsidRPr="00DD27AC">
              <w:t xml:space="preserve"> = not available = default.</w:t>
            </w:r>
          </w:p>
          <w:p w14:paraId="1DC0AEEF" w14:textId="77777777" w:rsidR="00064850" w:rsidRPr="00DD27AC" w:rsidRDefault="00064850" w:rsidP="00C600E0">
            <w:pPr>
              <w:pStyle w:val="Tabletext"/>
            </w:pPr>
            <w:r w:rsidRPr="00DD27AC">
              <w:t xml:space="preserve">The name of the </w:t>
            </w:r>
            <w:proofErr w:type="spellStart"/>
            <w:r w:rsidRPr="00DD27AC">
              <w:t>AtoN</w:t>
            </w:r>
            <w:proofErr w:type="spellEnd"/>
            <w:r w:rsidRPr="00DD27AC">
              <w:t xml:space="preserve"> may be extended by the parameter </w:t>
            </w:r>
            <w:r w:rsidRPr="00DD27AC">
              <w:rPr>
                <w:sz w:val="22"/>
              </w:rPr>
              <w:t>“</w:t>
            </w:r>
            <w:r w:rsidRPr="00DD27AC">
              <w:t>Name of Aid-to-Navigation Extension</w:t>
            </w:r>
            <w:r w:rsidRPr="00DD27AC">
              <w:rPr>
                <w:sz w:val="22"/>
              </w:rPr>
              <w:t>”</w:t>
            </w:r>
            <w:r w:rsidRPr="00DD27AC">
              <w:t xml:space="preserve"> below</w:t>
            </w:r>
          </w:p>
        </w:tc>
      </w:tr>
      <w:tr w:rsidR="00064850" w:rsidRPr="00DD27AC" w14:paraId="7981D876" w14:textId="77777777" w:rsidTr="00C600E0">
        <w:trPr>
          <w:cantSplit/>
          <w:jc w:val="center"/>
        </w:trPr>
        <w:tc>
          <w:tcPr>
            <w:tcW w:w="1682" w:type="dxa"/>
          </w:tcPr>
          <w:p w14:paraId="1E3CEB94" w14:textId="77777777" w:rsidR="00064850" w:rsidRPr="00DD27AC" w:rsidRDefault="00064850" w:rsidP="00C600E0">
            <w:pPr>
              <w:pStyle w:val="Tabletext"/>
            </w:pPr>
            <w:r w:rsidRPr="00DD27AC">
              <w:t>Position accuracy</w:t>
            </w:r>
          </w:p>
        </w:tc>
        <w:tc>
          <w:tcPr>
            <w:tcW w:w="1436" w:type="dxa"/>
          </w:tcPr>
          <w:p w14:paraId="22264A95" w14:textId="77777777" w:rsidR="00064850" w:rsidRPr="00DD27AC" w:rsidRDefault="00064850" w:rsidP="00C600E0">
            <w:pPr>
              <w:pStyle w:val="Tabletext"/>
              <w:jc w:val="center"/>
            </w:pPr>
            <w:r w:rsidRPr="00DD27AC">
              <w:t>1</w:t>
            </w:r>
          </w:p>
        </w:tc>
        <w:tc>
          <w:tcPr>
            <w:tcW w:w="6515" w:type="dxa"/>
          </w:tcPr>
          <w:p w14:paraId="32080A59" w14:textId="77777777" w:rsidR="00064850" w:rsidRPr="00DD27AC" w:rsidRDefault="00064850" w:rsidP="00C600E0">
            <w:pPr>
              <w:pStyle w:val="Tabletext"/>
            </w:pPr>
            <w:r w:rsidRPr="00DD27AC">
              <w:t>1 = high (</w:t>
            </w:r>
            <w:r w:rsidRPr="00DD27AC">
              <w:sym w:font="Symbol" w:char="F0A3"/>
            </w:r>
            <w:r w:rsidRPr="00DD27AC">
              <w:t xml:space="preserve">10 m) </w:t>
            </w:r>
            <w:r w:rsidRPr="00DD27AC">
              <w:br/>
              <w:t>0 = low (&gt;10 m)</w:t>
            </w:r>
            <w:r w:rsidRPr="00DD27AC">
              <w:br/>
              <w:t>0 = default</w:t>
            </w:r>
            <w:r w:rsidRPr="00DD27AC">
              <w:br/>
              <w:t>The PA flag should be determined in accordance with Table 50</w:t>
            </w:r>
          </w:p>
        </w:tc>
      </w:tr>
      <w:tr w:rsidR="00064850" w:rsidRPr="00DD27AC" w14:paraId="13B4178D" w14:textId="77777777" w:rsidTr="00C600E0">
        <w:trPr>
          <w:cantSplit/>
          <w:jc w:val="center"/>
        </w:trPr>
        <w:tc>
          <w:tcPr>
            <w:tcW w:w="1682" w:type="dxa"/>
          </w:tcPr>
          <w:p w14:paraId="055A28CC" w14:textId="77777777" w:rsidR="00064850" w:rsidRPr="00DD27AC" w:rsidRDefault="00064850" w:rsidP="00C600E0">
            <w:pPr>
              <w:pStyle w:val="Tabletext"/>
            </w:pPr>
            <w:r w:rsidRPr="00DD27AC">
              <w:t xml:space="preserve">Longitude </w:t>
            </w:r>
          </w:p>
        </w:tc>
        <w:tc>
          <w:tcPr>
            <w:tcW w:w="1436" w:type="dxa"/>
          </w:tcPr>
          <w:p w14:paraId="6EDBCC62" w14:textId="77777777" w:rsidR="00064850" w:rsidRPr="00DD27AC" w:rsidRDefault="00064850" w:rsidP="00C600E0">
            <w:pPr>
              <w:pStyle w:val="Tabletext"/>
              <w:jc w:val="center"/>
            </w:pPr>
            <w:r w:rsidRPr="00DD27AC">
              <w:t>28</w:t>
            </w:r>
          </w:p>
        </w:tc>
        <w:tc>
          <w:tcPr>
            <w:tcW w:w="6515" w:type="dxa"/>
          </w:tcPr>
          <w:p w14:paraId="013CC73D" w14:textId="77777777" w:rsidR="00064850" w:rsidRPr="00DD27AC" w:rsidRDefault="00064850" w:rsidP="00C600E0">
            <w:pPr>
              <w:pStyle w:val="Tabletext"/>
            </w:pPr>
            <w:r w:rsidRPr="00DD27AC">
              <w:t xml:space="preserve">Longitude in 1/10 000 min of position of an </w:t>
            </w:r>
            <w:proofErr w:type="spellStart"/>
            <w:r w:rsidRPr="00DD27AC">
              <w:t>AtoN</w:t>
            </w:r>
            <w:proofErr w:type="spellEnd"/>
            <w:r w:rsidRPr="00DD27AC">
              <w:t xml:space="preserve"> (</w:t>
            </w:r>
            <w:r w:rsidRPr="00DD27AC">
              <w:sym w:font="Symbol" w:char="F0B1"/>
            </w:r>
            <w:r w:rsidRPr="00DD27AC">
              <w:t>180°, East = positive, West = negative</w:t>
            </w:r>
            <w:r w:rsidRPr="00DD27AC">
              <w:br/>
              <w:t>181 = (6791AC0</w:t>
            </w:r>
            <w:r w:rsidRPr="00DD27AC">
              <w:rPr>
                <w:vertAlign w:val="subscript"/>
              </w:rPr>
              <w:t>h</w:t>
            </w:r>
            <w:r w:rsidRPr="00DD27AC">
              <w:t>) = not available = default)</w:t>
            </w:r>
          </w:p>
        </w:tc>
      </w:tr>
      <w:tr w:rsidR="00064850" w:rsidRPr="00DD27AC" w14:paraId="6874762E" w14:textId="77777777" w:rsidTr="00C600E0">
        <w:trPr>
          <w:cantSplit/>
          <w:jc w:val="center"/>
        </w:trPr>
        <w:tc>
          <w:tcPr>
            <w:tcW w:w="1682" w:type="dxa"/>
          </w:tcPr>
          <w:p w14:paraId="7EF82C06" w14:textId="77777777" w:rsidR="00064850" w:rsidRPr="00DD27AC" w:rsidRDefault="00064850" w:rsidP="00C600E0">
            <w:pPr>
              <w:pStyle w:val="Tabletext"/>
            </w:pPr>
            <w:r w:rsidRPr="00DD27AC">
              <w:t>Latitude</w:t>
            </w:r>
          </w:p>
        </w:tc>
        <w:tc>
          <w:tcPr>
            <w:tcW w:w="1436" w:type="dxa"/>
          </w:tcPr>
          <w:p w14:paraId="11BDE98A" w14:textId="77777777" w:rsidR="00064850" w:rsidRPr="00DD27AC" w:rsidRDefault="00064850" w:rsidP="00C600E0">
            <w:pPr>
              <w:pStyle w:val="Tabletext"/>
              <w:jc w:val="center"/>
            </w:pPr>
            <w:r w:rsidRPr="00DD27AC">
              <w:t>27</w:t>
            </w:r>
          </w:p>
        </w:tc>
        <w:tc>
          <w:tcPr>
            <w:tcW w:w="6515" w:type="dxa"/>
          </w:tcPr>
          <w:p w14:paraId="3DB51F09" w14:textId="77777777" w:rsidR="00064850" w:rsidRPr="00DD27AC" w:rsidRDefault="00064850" w:rsidP="00C600E0">
            <w:pPr>
              <w:pStyle w:val="Tabletext"/>
            </w:pPr>
            <w:r w:rsidRPr="00DD27AC">
              <w:t xml:space="preserve">Latitude in 1/10 000 min of an </w:t>
            </w:r>
            <w:proofErr w:type="spellStart"/>
            <w:r w:rsidRPr="00DD27AC">
              <w:t>AtoN</w:t>
            </w:r>
            <w:proofErr w:type="spellEnd"/>
            <w:r w:rsidRPr="00DD27AC">
              <w:t xml:space="preserve"> (</w:t>
            </w:r>
            <w:r w:rsidRPr="00DD27AC">
              <w:sym w:font="Symbol" w:char="F0B1"/>
            </w:r>
            <w:r w:rsidRPr="00DD27AC">
              <w:t>90°, North = positive, South = negative</w:t>
            </w:r>
            <w:r w:rsidRPr="00DD27AC">
              <w:br/>
              <w:t>91 = (3412140</w:t>
            </w:r>
            <w:r w:rsidRPr="00DD27AC">
              <w:rPr>
                <w:vertAlign w:val="subscript"/>
              </w:rPr>
              <w:t>h</w:t>
            </w:r>
            <w:r w:rsidRPr="00DD27AC">
              <w:t>) = not available = default)</w:t>
            </w:r>
          </w:p>
        </w:tc>
      </w:tr>
      <w:tr w:rsidR="00064850" w:rsidRPr="00DD27AC" w14:paraId="3B0ED700" w14:textId="77777777" w:rsidTr="00C600E0">
        <w:trPr>
          <w:cantSplit/>
          <w:jc w:val="center"/>
        </w:trPr>
        <w:tc>
          <w:tcPr>
            <w:tcW w:w="1682" w:type="dxa"/>
          </w:tcPr>
          <w:p w14:paraId="56E6C1B7" w14:textId="77777777" w:rsidR="00064850" w:rsidRPr="00DD27AC" w:rsidRDefault="00064850" w:rsidP="00C600E0">
            <w:pPr>
              <w:pStyle w:val="Tabletext"/>
            </w:pPr>
            <w:r w:rsidRPr="00DD27AC">
              <w:t>Dimension/</w:t>
            </w:r>
            <w:r w:rsidRPr="00DD27AC">
              <w:br/>
              <w:t>reference for position</w:t>
            </w:r>
          </w:p>
        </w:tc>
        <w:tc>
          <w:tcPr>
            <w:tcW w:w="1436" w:type="dxa"/>
          </w:tcPr>
          <w:p w14:paraId="6DA25EBF" w14:textId="77777777" w:rsidR="00064850" w:rsidRPr="00DD27AC" w:rsidRDefault="00064850" w:rsidP="00C600E0">
            <w:pPr>
              <w:pStyle w:val="Tabletext"/>
              <w:jc w:val="center"/>
            </w:pPr>
            <w:r w:rsidRPr="00DD27AC">
              <w:t>30</w:t>
            </w:r>
          </w:p>
        </w:tc>
        <w:tc>
          <w:tcPr>
            <w:tcW w:w="6515" w:type="dxa"/>
          </w:tcPr>
          <w:p w14:paraId="0919BA5A" w14:textId="77777777" w:rsidR="00064850" w:rsidRPr="00DD27AC" w:rsidRDefault="00064850" w:rsidP="00C600E0">
            <w:pPr>
              <w:pStyle w:val="Tabletext"/>
            </w:pPr>
            <w:r w:rsidRPr="00DD27AC">
              <w:t xml:space="preserve">Reference point for reported position; also indicates the dimension of an </w:t>
            </w:r>
            <w:proofErr w:type="spellStart"/>
            <w:r w:rsidRPr="00DD27AC">
              <w:t>AtoN</w:t>
            </w:r>
            <w:proofErr w:type="spellEnd"/>
            <w:r w:rsidRPr="00DD27AC">
              <w:t xml:space="preserve"> (m) (see Fig. 4</w:t>
            </w:r>
            <w:ins w:id="19" w:author="Bober" w:date="2018-11-08T14:17:00Z">
              <w:r>
                <w:t>2</w:t>
              </w:r>
            </w:ins>
            <w:del w:id="20" w:author="Bober" w:date="2018-11-08T14:17:00Z">
              <w:r w:rsidRPr="00DD27AC" w:rsidDel="00675F4B">
                <w:delText>1</w:delText>
              </w:r>
            </w:del>
            <w:r w:rsidRPr="00DD27AC">
              <w:rPr>
                <w:i/>
                <w:iCs/>
              </w:rPr>
              <w:t>bis</w:t>
            </w:r>
            <w:r w:rsidRPr="00DD27AC">
              <w:t xml:space="preserve"> and § 4.1), if relevant</w:t>
            </w:r>
            <w:del w:id="21" w:author="Bober" w:date="2018-11-08T14:17:00Z">
              <w:r w:rsidRPr="00DD27AC" w:rsidDel="00675F4B">
                <w:rPr>
                  <w:vertAlign w:val="superscript"/>
                </w:rPr>
                <w:delText>(1)</w:delText>
              </w:r>
            </w:del>
          </w:p>
        </w:tc>
      </w:tr>
      <w:tr w:rsidR="00064850" w:rsidRPr="00DD27AC" w14:paraId="2592AFBB" w14:textId="77777777" w:rsidTr="00C600E0">
        <w:trPr>
          <w:cantSplit/>
          <w:jc w:val="center"/>
        </w:trPr>
        <w:tc>
          <w:tcPr>
            <w:tcW w:w="1682" w:type="dxa"/>
          </w:tcPr>
          <w:p w14:paraId="435AFFB4" w14:textId="77777777" w:rsidR="00064850" w:rsidRPr="00DD27AC" w:rsidRDefault="00064850" w:rsidP="00C600E0">
            <w:pPr>
              <w:pStyle w:val="Tabletext"/>
            </w:pPr>
            <w:r w:rsidRPr="00DD27AC">
              <w:t>Type of electronic position fixing device</w:t>
            </w:r>
          </w:p>
        </w:tc>
        <w:tc>
          <w:tcPr>
            <w:tcW w:w="1436" w:type="dxa"/>
          </w:tcPr>
          <w:p w14:paraId="15107B07" w14:textId="77777777" w:rsidR="00064850" w:rsidRPr="00DD27AC" w:rsidRDefault="00064850" w:rsidP="00C600E0">
            <w:pPr>
              <w:pStyle w:val="Tabletext"/>
              <w:jc w:val="center"/>
            </w:pPr>
            <w:r w:rsidRPr="00DD27AC">
              <w:t>4</w:t>
            </w:r>
          </w:p>
        </w:tc>
        <w:tc>
          <w:tcPr>
            <w:tcW w:w="6515" w:type="dxa"/>
          </w:tcPr>
          <w:p w14:paraId="344C7ED4" w14:textId="77777777" w:rsidR="00064850" w:rsidRDefault="00064850" w:rsidP="00C600E0">
            <w:pPr>
              <w:pStyle w:val="Tabletext"/>
              <w:rPr>
                <w:ins w:id="22" w:author="Bober" w:date="2018-11-08T11:49:00Z"/>
              </w:rPr>
            </w:pPr>
            <w:r w:rsidRPr="00DD27AC">
              <w:t>0 = Undefined (default)</w:t>
            </w:r>
            <w:r w:rsidRPr="00DD27AC">
              <w:br/>
              <w:t>1 = GPS</w:t>
            </w:r>
            <w:r w:rsidRPr="00DD27AC">
              <w:br/>
              <w:t>2 = GLONASS</w:t>
            </w:r>
            <w:r w:rsidRPr="00DD27AC">
              <w:br/>
              <w:t>3 = Combined GPS/GLONASS</w:t>
            </w:r>
            <w:r w:rsidRPr="00DD27AC">
              <w:br/>
              <w:t>4 = Loran-C</w:t>
            </w:r>
            <w:r w:rsidRPr="00DD27AC">
              <w:br/>
              <w:t xml:space="preserve">5 = </w:t>
            </w:r>
            <w:proofErr w:type="spellStart"/>
            <w:r w:rsidRPr="00DD27AC">
              <w:t>Chayka</w:t>
            </w:r>
            <w:proofErr w:type="spellEnd"/>
            <w:r w:rsidRPr="00DD27AC">
              <w:br/>
              <w:t xml:space="preserve">6 = Integrated Navigation System </w:t>
            </w:r>
            <w:r w:rsidRPr="00DD27AC">
              <w:br/>
              <w:t xml:space="preserve">7 = surveyed. For fixed </w:t>
            </w:r>
            <w:proofErr w:type="spellStart"/>
            <w:r w:rsidRPr="00DD27AC">
              <w:t>AtoN</w:t>
            </w:r>
            <w:proofErr w:type="spellEnd"/>
            <w:r w:rsidRPr="00DD27AC">
              <w:t xml:space="preserve"> and virtual </w:t>
            </w:r>
            <w:proofErr w:type="spellStart"/>
            <w:r w:rsidRPr="00DD27AC">
              <w:t>AtoN</w:t>
            </w:r>
            <w:proofErr w:type="spellEnd"/>
            <w:r w:rsidRPr="00DD27AC">
              <w:t>, the charted position should be used. The accurate position enhances its function as a radar reference target</w:t>
            </w:r>
            <w:r w:rsidRPr="00DD27AC">
              <w:br/>
              <w:t>8 = Galileo</w:t>
            </w:r>
            <w:r w:rsidRPr="00DD27AC">
              <w:br/>
              <w:t>9-1</w:t>
            </w:r>
            <w:ins w:id="23" w:author="Bober" w:date="2018-11-08T11:49:00Z">
              <w:r>
                <w:t>1</w:t>
              </w:r>
            </w:ins>
            <w:del w:id="24" w:author="Bober" w:date="2018-11-08T11:49:00Z">
              <w:r w:rsidRPr="00DD27AC" w:rsidDel="00BB7BD7">
                <w:delText>4</w:delText>
              </w:r>
            </w:del>
            <w:r w:rsidRPr="00DD27AC">
              <w:t xml:space="preserve"> = not used</w:t>
            </w:r>
          </w:p>
          <w:p w14:paraId="75AA6933" w14:textId="77777777" w:rsidR="00064850" w:rsidRPr="00DD27AC" w:rsidRDefault="00064850" w:rsidP="00C600E0">
            <w:pPr>
              <w:pStyle w:val="Tabletext"/>
            </w:pPr>
            <w:ins w:id="25" w:author="Bober" w:date="2018-11-08T11:49:00Z">
              <w:r>
                <w:rPr>
                  <w:lang w:val="en-US"/>
                </w:rPr>
                <w:t>12 = multiple position, navigation and timing (PNT) system</w:t>
              </w:r>
              <w:r w:rsidRPr="000F60A8">
                <w:rPr>
                  <w:lang w:val="en-US"/>
                </w:rPr>
                <w:br/>
              </w:r>
              <w:r>
                <w:rPr>
                  <w:lang w:val="en-US"/>
                </w:rPr>
                <w:t>13 = inertial navigation system</w:t>
              </w:r>
              <w:r w:rsidRPr="000F60A8">
                <w:rPr>
                  <w:lang w:val="en-US"/>
                </w:rPr>
                <w:br/>
              </w:r>
              <w:r>
                <w:rPr>
                  <w:lang w:val="en-US"/>
                </w:rPr>
                <w:t>14 = terrestrial radio navigation system</w:t>
              </w:r>
            </w:ins>
            <w:r w:rsidRPr="00DD27AC">
              <w:br/>
              <w:t>15 = internal GNSS</w:t>
            </w:r>
          </w:p>
        </w:tc>
      </w:tr>
      <w:tr w:rsidR="00064850" w:rsidRPr="00DD27AC" w14:paraId="7D315052" w14:textId="77777777" w:rsidTr="00C600E0">
        <w:trPr>
          <w:cantSplit/>
          <w:jc w:val="center"/>
        </w:trPr>
        <w:tc>
          <w:tcPr>
            <w:tcW w:w="1682" w:type="dxa"/>
          </w:tcPr>
          <w:p w14:paraId="076C697C" w14:textId="77777777" w:rsidR="00064850" w:rsidRPr="00DD27AC" w:rsidRDefault="00064850" w:rsidP="00C600E0">
            <w:pPr>
              <w:pStyle w:val="Tabletext"/>
            </w:pPr>
            <w:r w:rsidRPr="00DD27AC">
              <w:t>Time stamp</w:t>
            </w:r>
          </w:p>
        </w:tc>
        <w:tc>
          <w:tcPr>
            <w:tcW w:w="1436" w:type="dxa"/>
          </w:tcPr>
          <w:p w14:paraId="651777A3" w14:textId="77777777" w:rsidR="00064850" w:rsidRPr="00DD27AC" w:rsidRDefault="00064850" w:rsidP="00C600E0">
            <w:pPr>
              <w:pStyle w:val="Tabletext"/>
              <w:jc w:val="center"/>
            </w:pPr>
            <w:r w:rsidRPr="00DD27AC">
              <w:t>6</w:t>
            </w:r>
          </w:p>
        </w:tc>
        <w:tc>
          <w:tcPr>
            <w:tcW w:w="6515" w:type="dxa"/>
          </w:tcPr>
          <w:p w14:paraId="50558DE4" w14:textId="77777777" w:rsidR="00064850" w:rsidRPr="00DD27AC" w:rsidRDefault="00064850" w:rsidP="00C600E0">
            <w:pPr>
              <w:pStyle w:val="Tabletext"/>
            </w:pPr>
            <w:r w:rsidRPr="00DD27AC">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064850" w:rsidRPr="00DD27AC" w14:paraId="31390439" w14:textId="77777777" w:rsidTr="00C600E0">
        <w:trPr>
          <w:cantSplit/>
          <w:jc w:val="center"/>
        </w:trPr>
        <w:tc>
          <w:tcPr>
            <w:tcW w:w="1682" w:type="dxa"/>
          </w:tcPr>
          <w:p w14:paraId="67E35A97" w14:textId="77777777" w:rsidR="00064850" w:rsidRPr="00DD27AC" w:rsidRDefault="00064850" w:rsidP="00C600E0">
            <w:pPr>
              <w:pStyle w:val="Tabletext"/>
            </w:pPr>
            <w:r w:rsidRPr="00DD27AC">
              <w:t>Off-position indicator</w:t>
            </w:r>
          </w:p>
        </w:tc>
        <w:tc>
          <w:tcPr>
            <w:tcW w:w="1436" w:type="dxa"/>
          </w:tcPr>
          <w:p w14:paraId="181735FD" w14:textId="77777777" w:rsidR="00064850" w:rsidRPr="00DD27AC" w:rsidRDefault="00064850" w:rsidP="00C600E0">
            <w:pPr>
              <w:pStyle w:val="Tabletext"/>
              <w:jc w:val="center"/>
            </w:pPr>
            <w:r w:rsidRPr="00DD27AC">
              <w:t>1</w:t>
            </w:r>
          </w:p>
        </w:tc>
        <w:tc>
          <w:tcPr>
            <w:tcW w:w="6515" w:type="dxa"/>
          </w:tcPr>
          <w:p w14:paraId="4D7EEA4D" w14:textId="77777777" w:rsidR="00064850" w:rsidRPr="00DD27AC" w:rsidRDefault="00064850" w:rsidP="00C600E0">
            <w:pPr>
              <w:pStyle w:val="Tabletext"/>
            </w:pPr>
            <w:r w:rsidRPr="00DD27AC">
              <w:t xml:space="preserve">For floating </w:t>
            </w:r>
            <w:proofErr w:type="spellStart"/>
            <w:r w:rsidRPr="00DD27AC">
              <w:t>AtoN</w:t>
            </w:r>
            <w:proofErr w:type="spellEnd"/>
            <w:r w:rsidRPr="00DD27AC">
              <w:t>, only: 0 = on position; 1 =</w:t>
            </w:r>
            <w:r w:rsidRPr="00DD27AC">
              <w:rPr>
                <w:rFonts w:ascii="Symbol" w:hAnsi="Symbol"/>
              </w:rPr>
              <w:t></w:t>
            </w:r>
            <w:r w:rsidRPr="00DD27AC">
              <w:t xml:space="preserve"> off position.</w:t>
            </w:r>
          </w:p>
          <w:p w14:paraId="18EF5914" w14:textId="77777777" w:rsidR="00064850" w:rsidRPr="00DD27AC" w:rsidRDefault="00064850" w:rsidP="00C600E0">
            <w:pPr>
              <w:pStyle w:val="Tabletext"/>
            </w:pPr>
            <w:del w:id="26" w:author="Bober" w:date="2018-11-08T14:18:00Z">
              <w:r w:rsidRPr="00DD27AC" w:rsidDel="00675F4B">
                <w:delText>NOTE 1 – </w:delText>
              </w:r>
            </w:del>
            <w:r w:rsidRPr="00DD27AC">
              <w:t xml:space="preserve">This flag should only be considered valid by receiving station, if the </w:t>
            </w:r>
            <w:proofErr w:type="spellStart"/>
            <w:r w:rsidRPr="00DD27AC">
              <w:t>AtoN</w:t>
            </w:r>
            <w:proofErr w:type="spellEnd"/>
            <w:r w:rsidRPr="00DD27AC">
              <w:t xml:space="preserve"> is a floating aid, and if time stamp is equal to or below 59. For floating </w:t>
            </w:r>
            <w:proofErr w:type="spellStart"/>
            <w:r w:rsidRPr="00DD27AC">
              <w:t>AtoN</w:t>
            </w:r>
            <w:proofErr w:type="spellEnd"/>
            <w:r w:rsidRPr="00DD27AC">
              <w:t xml:space="preserve"> the guard zone parameters should be set on installation</w:t>
            </w:r>
          </w:p>
        </w:tc>
      </w:tr>
      <w:tr w:rsidR="00064850" w:rsidRPr="00DD27AC" w14:paraId="63C23314" w14:textId="77777777" w:rsidTr="00C600E0">
        <w:trPr>
          <w:cantSplit/>
          <w:jc w:val="center"/>
        </w:trPr>
        <w:tc>
          <w:tcPr>
            <w:tcW w:w="1682" w:type="dxa"/>
          </w:tcPr>
          <w:p w14:paraId="7363BBC5" w14:textId="77777777" w:rsidR="00064850" w:rsidRPr="00DD27AC" w:rsidRDefault="00064850" w:rsidP="00C600E0">
            <w:pPr>
              <w:pStyle w:val="Tabletext"/>
            </w:pPr>
            <w:proofErr w:type="spellStart"/>
            <w:r w:rsidRPr="00DD27AC">
              <w:t>AtoN</w:t>
            </w:r>
            <w:proofErr w:type="spellEnd"/>
            <w:r w:rsidRPr="00DD27AC">
              <w:t xml:space="preserve"> status</w:t>
            </w:r>
          </w:p>
        </w:tc>
        <w:tc>
          <w:tcPr>
            <w:tcW w:w="1436" w:type="dxa"/>
          </w:tcPr>
          <w:p w14:paraId="54277631" w14:textId="77777777" w:rsidR="00064850" w:rsidRPr="00DD27AC" w:rsidRDefault="00064850" w:rsidP="00C600E0">
            <w:pPr>
              <w:pStyle w:val="Tabletext"/>
              <w:jc w:val="center"/>
            </w:pPr>
            <w:r w:rsidRPr="00DD27AC">
              <w:t>8</w:t>
            </w:r>
          </w:p>
        </w:tc>
        <w:tc>
          <w:tcPr>
            <w:tcW w:w="6515" w:type="dxa"/>
          </w:tcPr>
          <w:p w14:paraId="08EE18EF" w14:textId="7CD33152" w:rsidR="00064850" w:rsidRPr="00DD27AC" w:rsidRDefault="00064850" w:rsidP="00C600E0">
            <w:pPr>
              <w:pStyle w:val="Tabletext"/>
            </w:pPr>
            <w:r w:rsidRPr="00DD27AC">
              <w:t xml:space="preserve">Reserved for the indication of the </w:t>
            </w:r>
            <w:proofErr w:type="spellStart"/>
            <w:r w:rsidRPr="00DD27AC">
              <w:t>AtoN</w:t>
            </w:r>
            <w:proofErr w:type="spellEnd"/>
            <w:r w:rsidRPr="00DD27AC">
              <w:t xml:space="preserve"> status</w:t>
            </w:r>
            <w:ins w:id="27" w:author="Antti Kukkonen" w:date="2019-02-07T06:13:00Z">
              <w:r w:rsidR="009B5E33" w:rsidRPr="006F07AE">
                <w:rPr>
                  <w:vertAlign w:val="superscript"/>
                </w:rPr>
                <w:t>1</w:t>
              </w:r>
            </w:ins>
          </w:p>
          <w:p w14:paraId="313F4837" w14:textId="77777777" w:rsidR="00064850" w:rsidRPr="00DD27AC" w:rsidRDefault="00064850" w:rsidP="00C600E0">
            <w:pPr>
              <w:pStyle w:val="Tabletext"/>
            </w:pPr>
            <w:r w:rsidRPr="00DD27AC">
              <w:t>00000000 = default</w:t>
            </w:r>
          </w:p>
        </w:tc>
      </w:tr>
      <w:tr w:rsidR="00064850" w:rsidRPr="00DD27AC" w14:paraId="6608E269" w14:textId="77777777" w:rsidTr="00C600E0">
        <w:trPr>
          <w:cantSplit/>
          <w:jc w:val="center"/>
        </w:trPr>
        <w:tc>
          <w:tcPr>
            <w:tcW w:w="1682" w:type="dxa"/>
          </w:tcPr>
          <w:p w14:paraId="2C2E82F3" w14:textId="77777777" w:rsidR="00064850" w:rsidRPr="00DD27AC" w:rsidRDefault="00064850" w:rsidP="00C600E0">
            <w:pPr>
              <w:pStyle w:val="Tabletext"/>
            </w:pPr>
            <w:r w:rsidRPr="00DD27AC">
              <w:t>RAIM-flag</w:t>
            </w:r>
          </w:p>
        </w:tc>
        <w:tc>
          <w:tcPr>
            <w:tcW w:w="1436" w:type="dxa"/>
          </w:tcPr>
          <w:p w14:paraId="0F626159" w14:textId="77777777" w:rsidR="00064850" w:rsidRPr="00DD27AC" w:rsidRDefault="00064850" w:rsidP="00C600E0">
            <w:pPr>
              <w:pStyle w:val="Tabletext"/>
              <w:jc w:val="center"/>
            </w:pPr>
            <w:r w:rsidRPr="00DD27AC">
              <w:t>1</w:t>
            </w:r>
          </w:p>
        </w:tc>
        <w:tc>
          <w:tcPr>
            <w:tcW w:w="6515" w:type="dxa"/>
          </w:tcPr>
          <w:p w14:paraId="4C3D483B" w14:textId="77777777" w:rsidR="00064850" w:rsidRPr="00DD27AC" w:rsidRDefault="00064850" w:rsidP="00C600E0">
            <w:pPr>
              <w:pStyle w:val="Tabletext"/>
            </w:pPr>
            <w:r w:rsidRPr="00DD27AC">
              <w:t>RAIM (Receiver autonomous integrity monitoring) flag of electronic position fixing device; 0 = RAIM not in use = default; 1 = RAIM in use see Table 50</w:t>
            </w:r>
          </w:p>
        </w:tc>
      </w:tr>
      <w:tr w:rsidR="00064850" w:rsidRPr="00DD27AC" w14:paraId="01625DBE" w14:textId="77777777" w:rsidTr="00C600E0">
        <w:trPr>
          <w:cantSplit/>
          <w:jc w:val="center"/>
        </w:trPr>
        <w:tc>
          <w:tcPr>
            <w:tcW w:w="1682" w:type="dxa"/>
          </w:tcPr>
          <w:p w14:paraId="7DE2D452" w14:textId="77777777" w:rsidR="00064850" w:rsidRPr="00DD27AC" w:rsidRDefault="00064850" w:rsidP="00C600E0">
            <w:pPr>
              <w:pStyle w:val="Tabletext"/>
            </w:pPr>
            <w:r w:rsidRPr="00DD27AC">
              <w:t xml:space="preserve">Virtual </w:t>
            </w:r>
            <w:r w:rsidRPr="00DD27AC">
              <w:br/>
            </w:r>
            <w:proofErr w:type="spellStart"/>
            <w:r w:rsidRPr="00DD27AC">
              <w:t>AtoN</w:t>
            </w:r>
            <w:proofErr w:type="spellEnd"/>
            <w:r w:rsidRPr="00DD27AC">
              <w:t xml:space="preserve"> flag</w:t>
            </w:r>
          </w:p>
        </w:tc>
        <w:tc>
          <w:tcPr>
            <w:tcW w:w="1436" w:type="dxa"/>
          </w:tcPr>
          <w:p w14:paraId="01F84980" w14:textId="77777777" w:rsidR="00064850" w:rsidRPr="00DD27AC" w:rsidRDefault="00064850" w:rsidP="00C600E0">
            <w:pPr>
              <w:pStyle w:val="Tabletext"/>
              <w:jc w:val="center"/>
            </w:pPr>
            <w:r w:rsidRPr="00DD27AC">
              <w:t>1</w:t>
            </w:r>
          </w:p>
        </w:tc>
        <w:tc>
          <w:tcPr>
            <w:tcW w:w="6515" w:type="dxa"/>
          </w:tcPr>
          <w:p w14:paraId="2D2862C8" w14:textId="77777777" w:rsidR="00064850" w:rsidRPr="00DD27AC" w:rsidRDefault="00064850" w:rsidP="00C600E0">
            <w:pPr>
              <w:pStyle w:val="Tabletext"/>
            </w:pPr>
            <w:r w:rsidRPr="00DD27AC">
              <w:t xml:space="preserve">0 = default = real </w:t>
            </w:r>
            <w:proofErr w:type="spellStart"/>
            <w:r w:rsidRPr="00DD27AC">
              <w:t>AtoN</w:t>
            </w:r>
            <w:proofErr w:type="spellEnd"/>
            <w:r w:rsidRPr="00DD27AC">
              <w:t xml:space="preserve"> at indicated position; 1 = virtual </w:t>
            </w:r>
            <w:proofErr w:type="spellStart"/>
            <w:r w:rsidRPr="00DD27AC">
              <w:t>AtoN</w:t>
            </w:r>
            <w:proofErr w:type="spellEnd"/>
            <w:r w:rsidRPr="00DD27AC">
              <w:t>, does not physically exist</w:t>
            </w:r>
            <w:del w:id="28" w:author="Bober" w:date="2018-11-08T14:18:00Z">
              <w:r w:rsidRPr="00DD27AC" w:rsidDel="00716284">
                <w:rPr>
                  <w:vertAlign w:val="superscript"/>
                </w:rPr>
                <w:delText>(2)</w:delText>
              </w:r>
            </w:del>
            <w:r w:rsidRPr="00DD27AC">
              <w:t>.</w:t>
            </w:r>
          </w:p>
        </w:tc>
      </w:tr>
      <w:tr w:rsidR="00064850" w:rsidRPr="00DD27AC" w14:paraId="6F2C3A26" w14:textId="77777777" w:rsidTr="00C600E0">
        <w:trPr>
          <w:cantSplit/>
          <w:jc w:val="center"/>
        </w:trPr>
        <w:tc>
          <w:tcPr>
            <w:tcW w:w="1682" w:type="dxa"/>
          </w:tcPr>
          <w:p w14:paraId="35B2E64A" w14:textId="77777777" w:rsidR="00064850" w:rsidRPr="00DD27AC" w:rsidRDefault="00064850" w:rsidP="00C600E0">
            <w:pPr>
              <w:pStyle w:val="Tabletext"/>
            </w:pPr>
            <w:r w:rsidRPr="00DD27AC">
              <w:t>Assigned mode flag</w:t>
            </w:r>
          </w:p>
        </w:tc>
        <w:tc>
          <w:tcPr>
            <w:tcW w:w="1436" w:type="dxa"/>
          </w:tcPr>
          <w:p w14:paraId="2B397B6E" w14:textId="77777777" w:rsidR="00064850" w:rsidRPr="00DD27AC" w:rsidRDefault="00064850" w:rsidP="00C600E0">
            <w:pPr>
              <w:pStyle w:val="Tabletext"/>
              <w:jc w:val="center"/>
            </w:pPr>
            <w:r w:rsidRPr="00DD27AC">
              <w:t>1</w:t>
            </w:r>
          </w:p>
        </w:tc>
        <w:tc>
          <w:tcPr>
            <w:tcW w:w="6515" w:type="dxa"/>
          </w:tcPr>
          <w:p w14:paraId="5740E208" w14:textId="77777777" w:rsidR="00064850" w:rsidRPr="00DD27AC" w:rsidRDefault="00064850" w:rsidP="00C600E0">
            <w:pPr>
              <w:pStyle w:val="Tabletext"/>
            </w:pPr>
            <w:r w:rsidRPr="00DD27AC">
              <w:t>0 = Station operating in autonomous and continuous mode = default</w:t>
            </w:r>
            <w:r w:rsidRPr="00DD27AC">
              <w:br/>
              <w:t>1 = Station operating in assigned mode</w:t>
            </w:r>
          </w:p>
        </w:tc>
      </w:tr>
      <w:tr w:rsidR="00064850" w:rsidRPr="00DD27AC" w14:paraId="69571817" w14:textId="77777777" w:rsidTr="00C600E0">
        <w:trPr>
          <w:cantSplit/>
          <w:jc w:val="center"/>
        </w:trPr>
        <w:tc>
          <w:tcPr>
            <w:tcW w:w="1682" w:type="dxa"/>
          </w:tcPr>
          <w:p w14:paraId="0EBFBD91" w14:textId="77777777" w:rsidR="00064850" w:rsidRPr="00DD27AC" w:rsidRDefault="00064850" w:rsidP="00C600E0">
            <w:pPr>
              <w:pStyle w:val="Tabletext"/>
            </w:pPr>
            <w:r w:rsidRPr="00DD27AC">
              <w:t>Spare</w:t>
            </w:r>
          </w:p>
        </w:tc>
        <w:tc>
          <w:tcPr>
            <w:tcW w:w="1436" w:type="dxa"/>
          </w:tcPr>
          <w:p w14:paraId="6CD81D98" w14:textId="77777777" w:rsidR="00064850" w:rsidRPr="00DD27AC" w:rsidRDefault="00064850" w:rsidP="00C600E0">
            <w:pPr>
              <w:pStyle w:val="Tabletext"/>
              <w:jc w:val="center"/>
            </w:pPr>
            <w:r w:rsidRPr="00DD27AC">
              <w:t>1</w:t>
            </w:r>
          </w:p>
        </w:tc>
        <w:tc>
          <w:tcPr>
            <w:tcW w:w="6515" w:type="dxa"/>
          </w:tcPr>
          <w:p w14:paraId="39F439B8" w14:textId="77777777" w:rsidR="00064850" w:rsidRPr="00DD27AC" w:rsidRDefault="00064850" w:rsidP="00C600E0">
            <w:pPr>
              <w:pStyle w:val="Tabletext"/>
            </w:pPr>
            <w:r w:rsidRPr="00DD27AC">
              <w:t>Spare. Not used. Should be set to zero. Reserved for future use</w:t>
            </w:r>
          </w:p>
        </w:tc>
      </w:tr>
      <w:tr w:rsidR="00064850" w:rsidRPr="00DD27AC" w14:paraId="53F88856" w14:textId="77777777" w:rsidTr="00C600E0">
        <w:trPr>
          <w:cantSplit/>
          <w:jc w:val="center"/>
        </w:trPr>
        <w:tc>
          <w:tcPr>
            <w:tcW w:w="1682" w:type="dxa"/>
          </w:tcPr>
          <w:p w14:paraId="4D4418CD" w14:textId="77777777" w:rsidR="00064850" w:rsidRPr="00DD27AC" w:rsidRDefault="00064850" w:rsidP="00C600E0">
            <w:pPr>
              <w:pStyle w:val="Tabletext"/>
            </w:pPr>
            <w:r w:rsidRPr="00DD27AC">
              <w:lastRenderedPageBreak/>
              <w:t>Name of Aid-to-Navigation Extension</w:t>
            </w:r>
          </w:p>
        </w:tc>
        <w:tc>
          <w:tcPr>
            <w:tcW w:w="1436" w:type="dxa"/>
          </w:tcPr>
          <w:p w14:paraId="48784045" w14:textId="77777777" w:rsidR="00064850" w:rsidRPr="00DD27AC" w:rsidRDefault="00064850" w:rsidP="00C600E0">
            <w:pPr>
              <w:pStyle w:val="Tabletext"/>
              <w:jc w:val="center"/>
            </w:pPr>
            <w:r w:rsidRPr="00DD27AC">
              <w:t>0, 6, 12, 18, 24, 30, 36, ... 84</w:t>
            </w:r>
          </w:p>
        </w:tc>
        <w:tc>
          <w:tcPr>
            <w:tcW w:w="6515" w:type="dxa"/>
          </w:tcPr>
          <w:p w14:paraId="48468210" w14:textId="77777777" w:rsidR="00064850" w:rsidRPr="00DD27AC" w:rsidRDefault="00064850" w:rsidP="00C600E0">
            <w:pPr>
              <w:pStyle w:val="Tabletext"/>
            </w:pPr>
            <w:r w:rsidRPr="00DD27AC">
              <w:t xml:space="preserve">This parameter of up to 14 additional 6-bit-ASCII characters for a </w:t>
            </w:r>
            <w:r w:rsidRPr="00DD27AC">
              <w:br/>
              <w:t xml:space="preserve">2-slot message may be combined with the parameter </w:t>
            </w:r>
            <w:r w:rsidRPr="00DD27AC">
              <w:rPr>
                <w:sz w:val="22"/>
              </w:rPr>
              <w:t>“</w:t>
            </w:r>
            <w:r w:rsidRPr="00DD27AC">
              <w:t>Name of Aid-to-Navigation</w:t>
            </w:r>
            <w:r w:rsidRPr="00DD27AC">
              <w:rPr>
                <w:sz w:val="22"/>
              </w:rPr>
              <w:t>”</w:t>
            </w:r>
            <w:r w:rsidRPr="00DD27AC">
              <w:t xml:space="preserve"> at the end of that parameter, when more than 20 characters are needed for the name of the </w:t>
            </w:r>
            <w:proofErr w:type="spellStart"/>
            <w:r w:rsidRPr="00DD27AC">
              <w:t>AtoN</w:t>
            </w:r>
            <w:proofErr w:type="spellEnd"/>
            <w:r w:rsidRPr="00DD27AC">
              <w:t>. This parameter should be omitted when no more than 20 characters for the name of the A-to-N are needed in total. Only the required number of characters should be transmitted, i.e. no @-character should be used</w:t>
            </w:r>
          </w:p>
        </w:tc>
      </w:tr>
      <w:tr w:rsidR="00064850" w:rsidRPr="00DD27AC" w14:paraId="6AA6C0DC" w14:textId="77777777" w:rsidTr="00C600E0">
        <w:trPr>
          <w:cantSplit/>
          <w:jc w:val="center"/>
        </w:trPr>
        <w:tc>
          <w:tcPr>
            <w:tcW w:w="1682" w:type="dxa"/>
            <w:vAlign w:val="center"/>
          </w:tcPr>
          <w:p w14:paraId="009333FF" w14:textId="77777777" w:rsidR="00064850" w:rsidRPr="00DD27AC" w:rsidRDefault="00064850" w:rsidP="00C600E0">
            <w:pPr>
              <w:pStyle w:val="Tabletext"/>
            </w:pPr>
            <w:r w:rsidRPr="00DD27AC">
              <w:t>Spare</w:t>
            </w:r>
          </w:p>
        </w:tc>
        <w:tc>
          <w:tcPr>
            <w:tcW w:w="1436" w:type="dxa"/>
            <w:vAlign w:val="center"/>
          </w:tcPr>
          <w:p w14:paraId="2A3E6E91" w14:textId="77777777" w:rsidR="00064850" w:rsidRPr="00DD27AC" w:rsidRDefault="00064850" w:rsidP="00C600E0">
            <w:pPr>
              <w:pStyle w:val="Tabletext"/>
              <w:jc w:val="center"/>
            </w:pPr>
            <w:r w:rsidRPr="00DD27AC">
              <w:t>0, 2, 4, or 6</w:t>
            </w:r>
          </w:p>
        </w:tc>
        <w:tc>
          <w:tcPr>
            <w:tcW w:w="6515" w:type="dxa"/>
            <w:vAlign w:val="center"/>
          </w:tcPr>
          <w:p w14:paraId="38247B9B" w14:textId="77777777" w:rsidR="00064850" w:rsidRPr="00DD27AC" w:rsidRDefault="00064850" w:rsidP="00C600E0">
            <w:pPr>
              <w:pStyle w:val="Tabletext"/>
            </w:pPr>
            <w:r w:rsidRPr="00DD27AC">
              <w:t xml:space="preserve">Spare. Used only when parameter </w:t>
            </w:r>
            <w:r w:rsidRPr="00DD27AC">
              <w:rPr>
                <w:sz w:val="22"/>
              </w:rPr>
              <w:t>“</w:t>
            </w:r>
            <w:r w:rsidRPr="00DD27AC">
              <w:t>Name of Aid-to-Navigation Extension</w:t>
            </w:r>
            <w:r w:rsidRPr="00DD27AC">
              <w:rPr>
                <w:sz w:val="22"/>
              </w:rPr>
              <w:t>”</w:t>
            </w:r>
            <w:r w:rsidRPr="00DD27AC">
              <w:t xml:space="preserve"> is used. Should be set to zero. The number of spare bits should be adjusted in order to observe byte boundaries</w:t>
            </w:r>
          </w:p>
        </w:tc>
      </w:tr>
      <w:tr w:rsidR="00064850" w:rsidRPr="00DD27AC" w14:paraId="4A3A6A11" w14:textId="77777777" w:rsidTr="00C600E0">
        <w:trPr>
          <w:cantSplit/>
          <w:jc w:val="center"/>
        </w:trPr>
        <w:tc>
          <w:tcPr>
            <w:tcW w:w="1682" w:type="dxa"/>
          </w:tcPr>
          <w:p w14:paraId="1A41AE76" w14:textId="77777777" w:rsidR="00064850" w:rsidRPr="00DD27AC" w:rsidRDefault="00064850" w:rsidP="00C600E0">
            <w:pPr>
              <w:pStyle w:val="Tabletext"/>
            </w:pPr>
            <w:r w:rsidRPr="00DD27AC">
              <w:t>Number of bits</w:t>
            </w:r>
          </w:p>
        </w:tc>
        <w:tc>
          <w:tcPr>
            <w:tcW w:w="1436" w:type="dxa"/>
          </w:tcPr>
          <w:p w14:paraId="64CEA5FA" w14:textId="77777777" w:rsidR="00064850" w:rsidRPr="00DD27AC" w:rsidRDefault="00064850" w:rsidP="00C600E0">
            <w:pPr>
              <w:pStyle w:val="Tabletext"/>
              <w:jc w:val="center"/>
            </w:pPr>
            <w:r w:rsidRPr="00DD27AC">
              <w:t>272-360</w:t>
            </w:r>
          </w:p>
        </w:tc>
        <w:tc>
          <w:tcPr>
            <w:tcW w:w="6515" w:type="dxa"/>
          </w:tcPr>
          <w:p w14:paraId="66C2621A" w14:textId="77777777" w:rsidR="00064850" w:rsidRPr="00DD27AC" w:rsidRDefault="00064850" w:rsidP="00C600E0">
            <w:pPr>
              <w:pStyle w:val="Tabletext"/>
            </w:pPr>
            <w:r w:rsidRPr="00DD27AC">
              <w:t>Occupies two slots</w:t>
            </w:r>
          </w:p>
        </w:tc>
      </w:tr>
    </w:tbl>
    <w:p w14:paraId="3E03FA39" w14:textId="77777777" w:rsidR="00064850" w:rsidDel="009B5E33" w:rsidRDefault="00064850" w:rsidP="0006485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jc w:val="both"/>
        <w:rPr>
          <w:del w:id="29" w:author="Bober" w:date="2018-11-08T14:26:00Z"/>
          <w:bCs/>
          <w:sz w:val="20"/>
        </w:rPr>
      </w:pPr>
      <w:r w:rsidRPr="00DD27AC">
        <w:rPr>
          <w:i/>
          <w:iCs/>
          <w:sz w:val="20"/>
        </w:rPr>
        <w:t>Notes relating to Table</w:t>
      </w:r>
      <w:r w:rsidRPr="00DD27AC">
        <w:rPr>
          <w:b/>
          <w:i/>
          <w:iCs/>
          <w:sz w:val="20"/>
        </w:rPr>
        <w:t xml:space="preserve"> </w:t>
      </w:r>
      <w:r w:rsidRPr="00DD27AC">
        <w:rPr>
          <w:bCs/>
          <w:i/>
          <w:iCs/>
          <w:sz w:val="20"/>
        </w:rPr>
        <w:t>73</w:t>
      </w:r>
      <w:r w:rsidRPr="00DD27AC">
        <w:rPr>
          <w:bCs/>
          <w:sz w:val="20"/>
        </w:rPr>
        <w:t>:</w:t>
      </w:r>
    </w:p>
    <w:p w14:paraId="5907018C" w14:textId="3F55C1DB" w:rsidR="009B5E33" w:rsidRPr="009B5E33" w:rsidRDefault="009B5E33" w:rsidP="009B5E33">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right="-85"/>
        <w:jc w:val="both"/>
        <w:rPr>
          <w:ins w:id="30" w:author="Antti Kukkonen" w:date="2019-02-07T06:14:00Z"/>
          <w:sz w:val="20"/>
        </w:rPr>
      </w:pPr>
      <w:ins w:id="31" w:author="Antti Kukkonen" w:date="2019-02-07T06:15:00Z">
        <w:r>
          <w:rPr>
            <w:sz w:val="20"/>
          </w:rPr>
          <w:t>(</w:t>
        </w:r>
        <w:r w:rsidRPr="009B5E33">
          <w:rPr>
            <w:sz w:val="20"/>
            <w:vertAlign w:val="superscript"/>
          </w:rPr>
          <w:t>1</w:t>
        </w:r>
        <w:r>
          <w:rPr>
            <w:sz w:val="20"/>
          </w:rPr>
          <w:t xml:space="preserve">) </w:t>
        </w:r>
      </w:ins>
      <w:ins w:id="32" w:author="Antti Kukkonen" w:date="2019-02-07T06:14:00Z">
        <w:r w:rsidRPr="009B5E33">
          <w:rPr>
            <w:sz w:val="20"/>
          </w:rPr>
          <w:t xml:space="preserve">For details on the use of the </w:t>
        </w:r>
        <w:proofErr w:type="spellStart"/>
        <w:r w:rsidRPr="009B5E33">
          <w:rPr>
            <w:sz w:val="20"/>
          </w:rPr>
          <w:t>AtoN</w:t>
        </w:r>
        <w:proofErr w:type="spellEnd"/>
        <w:r w:rsidRPr="009B5E33">
          <w:rPr>
            <w:sz w:val="20"/>
          </w:rPr>
          <w:t xml:space="preserve"> status pages refer to IALA documentation.</w:t>
        </w:r>
      </w:ins>
    </w:p>
    <w:p w14:paraId="07E38C74" w14:textId="77777777" w:rsidR="009B5E33" w:rsidRPr="009B5E33" w:rsidRDefault="009B5E33" w:rsidP="009B5E33">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rPr>
          <w:ins w:id="33" w:author="Antti Kukkonen" w:date="2019-02-07T06:13:00Z"/>
          <w:sz w:val="20"/>
          <w:lang w:val="en-US"/>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9639"/>
      </w:tblGrid>
      <w:tr w:rsidR="00064850" w:rsidRPr="00DD27AC" w:rsidDel="00B037D7" w14:paraId="018E6C14" w14:textId="77777777" w:rsidTr="00C600E0">
        <w:trPr>
          <w:cantSplit/>
          <w:jc w:val="center"/>
          <w:del w:id="34" w:author="Bober" w:date="2018-11-08T14:26:00Z"/>
        </w:trPr>
        <w:tc>
          <w:tcPr>
            <w:tcW w:w="9639" w:type="dxa"/>
            <w:tcBorders>
              <w:top w:val="nil"/>
              <w:left w:val="nil"/>
              <w:bottom w:val="nil"/>
              <w:right w:val="nil"/>
            </w:tcBorders>
          </w:tcPr>
          <w:p w14:paraId="39A333B3" w14:textId="77777777" w:rsidR="00064850" w:rsidRPr="00DD27AC" w:rsidDel="00B037D7" w:rsidRDefault="00064850" w:rsidP="00C600E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rPr>
                <w:del w:id="35" w:author="Bober" w:date="2018-11-08T14:26:00Z"/>
                <w:sz w:val="20"/>
              </w:rPr>
            </w:pPr>
            <w:del w:id="36" w:author="Bober" w:date="2018-11-08T14:26:00Z">
              <w:r w:rsidRPr="00DD27AC" w:rsidDel="00B037D7">
                <w:rPr>
                  <w:sz w:val="20"/>
                  <w:vertAlign w:val="superscript"/>
                </w:rPr>
                <w:delText>(1)</w:delText>
              </w:r>
              <w:r w:rsidRPr="00DD27AC" w:rsidDel="00B037D7">
                <w:rPr>
                  <w:sz w:val="20"/>
                </w:rPr>
                <w:delText xml:space="preserve"> </w:delText>
              </w:r>
              <w:r w:rsidRPr="00DD27AC" w:rsidDel="00B037D7">
                <w:rPr>
                  <w:sz w:val="20"/>
                </w:rPr>
                <w:tab/>
                <w:delText>When using Fig. 41</w:delText>
              </w:r>
              <w:r w:rsidRPr="00DD27AC" w:rsidDel="00B037D7">
                <w:rPr>
                  <w:i/>
                  <w:iCs/>
                  <w:sz w:val="20"/>
                </w:rPr>
                <w:delText>bis</w:delText>
              </w:r>
              <w:r w:rsidRPr="00DD27AC" w:rsidDel="00B037D7">
                <w:rPr>
                  <w:sz w:val="20"/>
                </w:rPr>
                <w:delText xml:space="preserve"> for AtoN the following should be observed:</w:delText>
              </w:r>
            </w:del>
          </w:p>
          <w:p w14:paraId="45032F72" w14:textId="77777777" w:rsidR="00064850" w:rsidRPr="00DD27AC" w:rsidDel="00B037D7" w:rsidRDefault="00064850" w:rsidP="00C600E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37" w:author="Bober" w:date="2018-11-08T14:26:00Z"/>
                <w:sz w:val="20"/>
              </w:rPr>
            </w:pPr>
            <w:del w:id="38" w:author="Bober" w:date="2018-11-08T14:26:00Z">
              <w:r w:rsidRPr="00DD27AC" w:rsidDel="00B037D7">
                <w:rPr>
                  <w:sz w:val="20"/>
                </w:rPr>
                <w:tab/>
                <w:delText>–</w:delText>
              </w:r>
              <w:r w:rsidRPr="00DD27AC" w:rsidDel="00B037D7">
                <w:rPr>
                  <w:sz w:val="20"/>
                </w:rPr>
                <w:tab/>
                <w:delText>For fixed Aids-to-Navigation, virtual AtoN, and for off-shore structures, the orientation established by the dimension A should point to true north.</w:delText>
              </w:r>
            </w:del>
          </w:p>
          <w:p w14:paraId="264004F4" w14:textId="77777777" w:rsidR="00064850" w:rsidRPr="00DD27AC" w:rsidDel="00B037D7" w:rsidRDefault="00064850" w:rsidP="00C600E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39" w:author="Bober" w:date="2018-11-08T14:26:00Z"/>
                <w:sz w:val="20"/>
              </w:rPr>
            </w:pPr>
            <w:del w:id="40" w:author="Bober" w:date="2018-11-08T14:26:00Z">
              <w:r w:rsidRPr="00DD27AC" w:rsidDel="00B037D7">
                <w:rPr>
                  <w:sz w:val="20"/>
                </w:rPr>
                <w:tab/>
                <w:delText>–</w:delText>
              </w:r>
              <w:r w:rsidRPr="00DD27AC" w:rsidDel="00B037D7">
                <w:rPr>
                  <w:sz w:val="20"/>
                </w:rPr>
                <w:tab/>
                <w:delText>For floating aids larger than 2 m * 2 m the dimensions of the AtoN should always be given approximated to a circle, i.e. the dimensions should always be as follows A = B = C = D ≠ 0. (This is due to the fact that the orientation of the floating Aid to Navigation is not transmitted. The reference point for reported position is in the centre of the circle.)</w:delText>
              </w:r>
            </w:del>
          </w:p>
          <w:p w14:paraId="010AC4A2" w14:textId="77777777" w:rsidR="00064850" w:rsidRPr="00DD27AC" w:rsidDel="00B037D7" w:rsidRDefault="00064850" w:rsidP="00C600E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1" w:author="Bober" w:date="2018-11-08T14:26:00Z"/>
                <w:sz w:val="20"/>
              </w:rPr>
            </w:pPr>
            <w:del w:id="42" w:author="Bober" w:date="2018-11-08T14:26:00Z">
              <w:r w:rsidRPr="00DD27AC" w:rsidDel="00B037D7">
                <w:rPr>
                  <w:sz w:val="20"/>
                </w:rPr>
                <w:tab/>
                <w:delText>–</w:delText>
              </w:r>
              <w:r w:rsidRPr="00DD27AC" w:rsidDel="00B037D7">
                <w:rPr>
                  <w:sz w:val="20"/>
                </w:rPr>
                <w:tab/>
                <w:delText>A = B = C = D = 1 should indicate objects (fixed or floating) smaller than or equal to 2 m * 2 m. (The reference point for reported position is in the centre of the circle.)</w:delText>
              </w:r>
            </w:del>
          </w:p>
          <w:p w14:paraId="152632FA" w14:textId="77777777" w:rsidR="00064850" w:rsidRPr="00DD27AC" w:rsidDel="00B037D7" w:rsidRDefault="00064850" w:rsidP="00C600E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3" w:author="Bober" w:date="2018-11-08T14:26:00Z"/>
                <w:sz w:val="20"/>
              </w:rPr>
            </w:pPr>
            <w:del w:id="44" w:author="Bober" w:date="2018-11-08T14:26:00Z">
              <w:r w:rsidRPr="00DD27AC" w:rsidDel="00B037D7">
                <w:rPr>
                  <w:sz w:val="20"/>
                </w:rPr>
                <w:tab/>
                <w:delText>–</w:delText>
              </w:r>
              <w:r w:rsidRPr="00DD27AC" w:rsidDel="00B037D7">
                <w:rPr>
                  <w:sz w:val="20"/>
                </w:rPr>
                <w:tab/>
                <w:delText xml:space="preserve">Floating off shore structures that are not fixed, such as rigs, should be considered as Code 31 type from Table 74 AtoN. These structures should have their </w:delText>
              </w:r>
              <w:r w:rsidRPr="00DD27AC" w:rsidDel="00B037D7">
                <w:rPr>
                  <w:sz w:val="22"/>
                </w:rPr>
                <w:delText>“</w:delText>
              </w:r>
              <w:r w:rsidRPr="00DD27AC" w:rsidDel="00B037D7">
                <w:rPr>
                  <w:sz w:val="20"/>
                </w:rPr>
                <w:delText>Dimension/reference for position</w:delText>
              </w:r>
              <w:r w:rsidRPr="00DD27AC" w:rsidDel="00B037D7">
                <w:rPr>
                  <w:sz w:val="22"/>
                </w:rPr>
                <w:delText>”</w:delText>
              </w:r>
              <w:r w:rsidRPr="00DD27AC" w:rsidDel="00B037D7">
                <w:rPr>
                  <w:sz w:val="20"/>
                </w:rPr>
                <w:delText xml:space="preserve"> parameter as determined above in Note (1).</w:delText>
              </w:r>
            </w:del>
          </w:p>
          <w:p w14:paraId="757E562B" w14:textId="77777777" w:rsidR="00064850" w:rsidRPr="00DD27AC" w:rsidDel="00B037D7" w:rsidRDefault="00064850" w:rsidP="00C600E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5" w:author="Bober" w:date="2018-11-08T14:26:00Z"/>
                <w:sz w:val="20"/>
              </w:rPr>
            </w:pPr>
            <w:del w:id="46" w:author="Bober" w:date="2018-11-08T14:26:00Z">
              <w:r w:rsidRPr="00DD27AC" w:rsidDel="00B037D7">
                <w:rPr>
                  <w:sz w:val="20"/>
                </w:rPr>
                <w:tab/>
              </w:r>
              <w:r w:rsidRPr="00DD27AC" w:rsidDel="00B037D7">
                <w:rPr>
                  <w:sz w:val="20"/>
                </w:rPr>
                <w:tab/>
                <w:delText xml:space="preserve">For fixed off shore structures, Code 3 type from Table 74, should have their </w:delText>
              </w:r>
              <w:r w:rsidRPr="00DD27AC" w:rsidDel="00B037D7">
                <w:rPr>
                  <w:sz w:val="22"/>
                </w:rPr>
                <w:delText>“</w:delText>
              </w:r>
              <w:r w:rsidRPr="00DD27AC" w:rsidDel="00B037D7">
                <w:rPr>
                  <w:sz w:val="20"/>
                </w:rPr>
                <w:delText>Dimension/reference for position</w:delText>
              </w:r>
              <w:r w:rsidRPr="00DD27AC" w:rsidDel="00B037D7">
                <w:rPr>
                  <w:sz w:val="22"/>
                </w:rPr>
                <w:delText>”</w:delText>
              </w:r>
              <w:r w:rsidRPr="00DD27AC" w:rsidDel="00B037D7">
                <w:rPr>
                  <w:sz w:val="20"/>
                </w:rPr>
                <w:delText xml:space="preserve"> parameter as determined above in Note (1). Hence, all off shore AtoN and structures have the dimension determined in the same manner and the actual dimensions are contained in Message 21.</w:delText>
              </w:r>
            </w:del>
          </w:p>
          <w:p w14:paraId="0ABCA18E" w14:textId="77777777" w:rsidR="00064850" w:rsidRPr="00DD27AC" w:rsidDel="00B037D7" w:rsidRDefault="00064850" w:rsidP="00C600E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rPr>
                <w:del w:id="47" w:author="Bober" w:date="2018-11-08T14:26:00Z"/>
                <w:sz w:val="20"/>
              </w:rPr>
            </w:pPr>
            <w:del w:id="48" w:author="Bober" w:date="2018-11-08T14:26:00Z">
              <w:r w:rsidRPr="00DD27AC" w:rsidDel="00B037D7">
                <w:rPr>
                  <w:sz w:val="20"/>
                  <w:vertAlign w:val="superscript"/>
                </w:rPr>
                <w:delText>(2)</w:delText>
              </w:r>
              <w:r w:rsidRPr="00DD27AC" w:rsidDel="00B037D7">
                <w:rPr>
                  <w:sz w:val="20"/>
                </w:rPr>
                <w:delText xml:space="preserve"> </w:delText>
              </w:r>
              <w:r w:rsidRPr="00DD27AC" w:rsidDel="00B037D7">
                <w:rPr>
                  <w:sz w:val="20"/>
                </w:rPr>
                <w:tab/>
                <w:delText xml:space="preserve">When transmitting virtual AtoN information, i.e. the virtual/pseudo AtoN Target Flag is set to one (1), the dimensions should be set to A=B=C=D=0 (default). This should also be the case, when transmitting </w:delText>
              </w:r>
              <w:r w:rsidRPr="00DD27AC" w:rsidDel="00B037D7">
                <w:rPr>
                  <w:sz w:val="22"/>
                </w:rPr>
                <w:delText>“</w:delText>
              </w:r>
              <w:r w:rsidRPr="00DD27AC" w:rsidDel="00B037D7">
                <w:rPr>
                  <w:sz w:val="20"/>
                </w:rPr>
                <w:delText>reference point</w:delText>
              </w:r>
              <w:r w:rsidRPr="00DD27AC" w:rsidDel="00B037D7">
                <w:rPr>
                  <w:sz w:val="22"/>
                </w:rPr>
                <w:delText>”</w:delText>
              </w:r>
              <w:r w:rsidRPr="00DD27AC" w:rsidDel="00B037D7">
                <w:rPr>
                  <w:sz w:val="20"/>
                </w:rPr>
                <w:delText xml:space="preserve"> information (see Table 73).</w:delText>
              </w:r>
            </w:del>
          </w:p>
        </w:tc>
      </w:tr>
    </w:tbl>
    <w:p w14:paraId="4FD4E42D" w14:textId="77777777" w:rsidR="00064850" w:rsidRPr="006B31B8" w:rsidRDefault="00064850" w:rsidP="00064850">
      <w:pPr>
        <w:rPr>
          <w:ins w:id="49" w:author="Bober" w:date="2018-11-08T14:27:00Z"/>
          <w:i/>
        </w:rPr>
      </w:pPr>
      <w:ins w:id="50" w:author="Bober" w:date="2018-11-08T14:27:00Z">
        <w:r w:rsidRPr="006B31B8">
          <w:rPr>
            <w:i/>
          </w:rPr>
          <w:t>Editor’s note: review the input</w:t>
        </w:r>
        <w:r>
          <w:rPr>
            <w:i/>
          </w:rPr>
          <w:t xml:space="preserve"> below </w:t>
        </w:r>
        <w:r w:rsidRPr="006B31B8">
          <w:rPr>
            <w:i/>
          </w:rPr>
          <w:t>and provide feedback as required</w:t>
        </w:r>
      </w:ins>
    </w:p>
    <w:p w14:paraId="354272EF" w14:textId="77777777" w:rsidR="00064850" w:rsidRDefault="00064850" w:rsidP="002F58A1">
      <w:pPr>
        <w:pStyle w:val="Figure"/>
        <w:rPr>
          <w:ins w:id="51" w:author="Bober" w:date="2018-11-08T14:27:00Z"/>
        </w:rPr>
      </w:pPr>
      <w:ins w:id="52" w:author="Bober" w:date="2018-11-08T14:27:00Z">
        <w:r>
          <w:rPr>
            <w:noProof/>
            <w:lang w:val="de-DE" w:eastAsia="de-DE"/>
          </w:rPr>
          <w:drawing>
            <wp:inline distT="0" distB="0" distL="0" distR="0" wp14:anchorId="781BD989" wp14:editId="5F756177">
              <wp:extent cx="5522072" cy="5687786"/>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71-6-Fig-73_cr_cr.jpg"/>
                      <pic:cNvPicPr/>
                    </pic:nvPicPr>
                    <pic:blipFill>
                      <a:blip r:embed="rId8">
                        <a:extLst>
                          <a:ext uri="{28A0092B-C50C-407E-A947-70E740481C1C}">
                            <a14:useLocalDpi xmlns:a14="http://schemas.microsoft.com/office/drawing/2010/main" val="0"/>
                          </a:ext>
                        </a:extLst>
                      </a:blip>
                      <a:stretch>
                        <a:fillRect/>
                      </a:stretch>
                    </pic:blipFill>
                    <pic:spPr>
                      <a:xfrm>
                        <a:off x="0" y="0"/>
                        <a:ext cx="5552059" cy="5718672"/>
                      </a:xfrm>
                      <a:prstGeom prst="rect">
                        <a:avLst/>
                      </a:prstGeom>
                    </pic:spPr>
                  </pic:pic>
                </a:graphicData>
              </a:graphic>
            </wp:inline>
          </w:drawing>
        </w:r>
      </w:ins>
    </w:p>
    <w:p w14:paraId="513FFEEF" w14:textId="77777777" w:rsidR="00064850" w:rsidRPr="00DD27AC" w:rsidDel="00B037D7" w:rsidRDefault="00064850" w:rsidP="00064850">
      <w:pPr>
        <w:pStyle w:val="FigureNo"/>
        <w:rPr>
          <w:del w:id="53" w:author="Bober" w:date="2018-11-08T14:26:00Z"/>
        </w:rPr>
      </w:pPr>
      <w:del w:id="54" w:author="Bober" w:date="2018-11-08T14:26:00Z">
        <w:r w:rsidRPr="00DD27AC" w:rsidDel="00B037D7">
          <w:lastRenderedPageBreak/>
          <w:delText>Figure 41</w:delText>
        </w:r>
        <w:r w:rsidRPr="00DD27AC" w:rsidDel="00B037D7">
          <w:rPr>
            <w:i/>
            <w:iCs/>
            <w:caps w:val="0"/>
          </w:rPr>
          <w:delText>bis</w:delText>
        </w:r>
      </w:del>
    </w:p>
    <w:p w14:paraId="1F23F4F0" w14:textId="77777777" w:rsidR="00064850" w:rsidRPr="00DD27AC" w:rsidDel="00B037D7" w:rsidRDefault="00064850" w:rsidP="000E00A0">
      <w:pPr>
        <w:pStyle w:val="Figuretitle"/>
        <w:rPr>
          <w:del w:id="55" w:author="Bober" w:date="2018-11-08T14:26:00Z"/>
        </w:rPr>
      </w:pPr>
      <w:del w:id="56" w:author="Bober" w:date="2018-11-08T14:26:00Z">
        <w:r w:rsidRPr="00DD27AC" w:rsidDel="00B037D7">
          <w:delText xml:space="preserve">Reference point for reported position of a maritime aid to navigation, </w:delText>
        </w:r>
        <w:r w:rsidRPr="00DD27AC" w:rsidDel="00B037D7">
          <w:br/>
          <w:delText>or the dimension of an aid to navigation</w:delText>
        </w:r>
      </w:del>
    </w:p>
    <w:p w14:paraId="4178540F" w14:textId="77777777" w:rsidR="00064850" w:rsidRPr="00DD27AC" w:rsidDel="00B037D7" w:rsidRDefault="00064850" w:rsidP="00064850">
      <w:pPr>
        <w:keepLines/>
        <w:tabs>
          <w:tab w:val="clear" w:pos="1134"/>
          <w:tab w:val="clear" w:pos="1871"/>
          <w:tab w:val="clear" w:pos="2268"/>
          <w:tab w:val="left" w:pos="794"/>
          <w:tab w:val="left" w:pos="1191"/>
          <w:tab w:val="left" w:pos="1588"/>
          <w:tab w:val="left" w:pos="1985"/>
        </w:tabs>
        <w:spacing w:before="0" w:after="240"/>
        <w:jc w:val="center"/>
        <w:rPr>
          <w:del w:id="57" w:author="Bober" w:date="2018-11-08T14:26:00Z"/>
          <w:caps/>
          <w:sz w:val="18"/>
        </w:rPr>
      </w:pPr>
      <w:del w:id="58" w:author="Bober" w:date="2018-11-08T14:26:00Z">
        <w:r w:rsidRPr="00DD27AC" w:rsidDel="00B037D7">
          <w:rPr>
            <w:caps/>
            <w:noProof/>
            <w:sz w:val="18"/>
            <w:lang w:val="de-DE" w:eastAsia="de-DE"/>
          </w:rPr>
          <w:drawing>
            <wp:inline distT="0" distB="0" distL="0" distR="0" wp14:anchorId="50FB26F7" wp14:editId="4E12C2DF">
              <wp:extent cx="4776288" cy="2959774"/>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371-41bise.png"/>
                      <pic:cNvPicPr/>
                    </pic:nvPicPr>
                    <pic:blipFill>
                      <a:blip r:embed="rId9">
                        <a:extLst>
                          <a:ext uri="{28A0092B-C50C-407E-A947-70E740481C1C}">
                            <a14:useLocalDpi xmlns:a14="http://schemas.microsoft.com/office/drawing/2010/main" val="0"/>
                          </a:ext>
                        </a:extLst>
                      </a:blip>
                      <a:stretch>
                        <a:fillRect/>
                      </a:stretch>
                    </pic:blipFill>
                    <pic:spPr>
                      <a:xfrm>
                        <a:off x="0" y="0"/>
                        <a:ext cx="4776288" cy="2959774"/>
                      </a:xfrm>
                      <a:prstGeom prst="rect">
                        <a:avLst/>
                      </a:prstGeom>
                    </pic:spPr>
                  </pic:pic>
                </a:graphicData>
              </a:graphic>
            </wp:inline>
          </w:drawing>
        </w:r>
      </w:del>
    </w:p>
    <w:p w14:paraId="403D981E" w14:textId="77777777" w:rsidR="00064850" w:rsidRPr="00DD27AC" w:rsidDel="00B037D7" w:rsidRDefault="00064850" w:rsidP="00064850">
      <w:pPr>
        <w:tabs>
          <w:tab w:val="clear" w:pos="1134"/>
          <w:tab w:val="clear" w:pos="1871"/>
          <w:tab w:val="clear" w:pos="2268"/>
          <w:tab w:val="left" w:pos="794"/>
          <w:tab w:val="left" w:pos="1191"/>
          <w:tab w:val="left" w:pos="1588"/>
          <w:tab w:val="left" w:pos="1985"/>
        </w:tabs>
        <w:jc w:val="both"/>
        <w:rPr>
          <w:del w:id="59" w:author="Bober" w:date="2018-11-08T14:26:00Z"/>
        </w:rPr>
      </w:pPr>
      <w:del w:id="60" w:author="Bober" w:date="2018-11-08T14:26:00Z">
        <w:r w:rsidRPr="00DD27AC" w:rsidDel="00B037D7">
          <w:delText>This message should be transmitted immediately after any parameter value was changed.</w:delText>
        </w:r>
      </w:del>
    </w:p>
    <w:p w14:paraId="16019A7B" w14:textId="77777777" w:rsidR="00064850" w:rsidRPr="00DD27AC" w:rsidDel="00B037D7" w:rsidRDefault="00064850" w:rsidP="00064850">
      <w:pPr>
        <w:tabs>
          <w:tab w:val="clear" w:pos="1134"/>
          <w:tab w:val="clear" w:pos="1871"/>
          <w:tab w:val="clear" w:pos="2268"/>
          <w:tab w:val="left" w:pos="794"/>
          <w:tab w:val="left" w:pos="1191"/>
          <w:tab w:val="left" w:pos="1588"/>
          <w:tab w:val="left" w:pos="1985"/>
        </w:tabs>
        <w:jc w:val="both"/>
        <w:rPr>
          <w:del w:id="61" w:author="Bober" w:date="2018-11-08T14:26:00Z"/>
        </w:rPr>
      </w:pPr>
      <w:del w:id="62" w:author="Bober" w:date="2018-11-08T14:26:00Z">
        <w:r w:rsidRPr="00DD27AC" w:rsidDel="00B037D7">
          <w:delText>Note on AtoN within AIS:</w:delText>
        </w:r>
      </w:del>
    </w:p>
    <w:p w14:paraId="56902385" w14:textId="77777777" w:rsidR="00064850" w:rsidRPr="00DD27AC" w:rsidDel="00B037D7" w:rsidRDefault="00064850" w:rsidP="00064850">
      <w:pPr>
        <w:tabs>
          <w:tab w:val="clear" w:pos="1134"/>
          <w:tab w:val="clear" w:pos="1871"/>
          <w:tab w:val="clear" w:pos="2268"/>
          <w:tab w:val="left" w:pos="794"/>
          <w:tab w:val="left" w:pos="1191"/>
          <w:tab w:val="left" w:pos="1588"/>
          <w:tab w:val="left" w:pos="1985"/>
        </w:tabs>
        <w:rPr>
          <w:del w:id="63" w:author="Bober" w:date="2018-11-08T14:26:00Z"/>
        </w:rPr>
      </w:pPr>
      <w:del w:id="64" w:author="Bober" w:date="2018-11-08T14:26:00Z">
        <w:r w:rsidRPr="00DD27AC" w:rsidDel="00B037D7">
          <w:delText>The competent international body for aids-to-navigation, IALA, defines an AtoN as: “a device or system external to vessels designed and operated to enhance safe and efficient navigation of vessels and/or vessel traffic.” (IALA Navguide, Edition 2010).</w:delText>
        </w:r>
      </w:del>
    </w:p>
    <w:p w14:paraId="72AF800D" w14:textId="77777777" w:rsidR="00064850" w:rsidRPr="00DD27AC" w:rsidDel="00B037D7" w:rsidRDefault="00064850" w:rsidP="00064850">
      <w:pPr>
        <w:tabs>
          <w:tab w:val="clear" w:pos="1134"/>
          <w:tab w:val="clear" w:pos="1871"/>
          <w:tab w:val="clear" w:pos="2268"/>
          <w:tab w:val="left" w:pos="794"/>
          <w:tab w:val="left" w:pos="1191"/>
          <w:tab w:val="left" w:pos="1588"/>
          <w:tab w:val="left" w:pos="1985"/>
        </w:tabs>
        <w:rPr>
          <w:del w:id="65" w:author="Bober" w:date="2018-11-08T14:26:00Z"/>
        </w:rPr>
      </w:pPr>
      <w:del w:id="66" w:author="Bober" w:date="2018-11-08T14:26:00Z">
        <w:r w:rsidRPr="00DD27AC" w:rsidDel="00B037D7">
          <w:delText>The IALA Navguide stipulates: “A floating aid to navigation, which is out of position, adrift or during the night is unlighted, may itself become a danger to navigation. When a floating aid is out of position or malfunctioning, navigational warnings must be given.” Therefore, a station, which transmits Message 21, could also transmit safety related broadcast message (Message 14) upon detecting that the floating AtoN has gone out of position or is malfunctioning, at the competent authority’s discretion.</w:delText>
        </w:r>
      </w:del>
    </w:p>
    <w:p w14:paraId="51D071A7" w14:textId="77777777" w:rsidR="00064850" w:rsidDel="00B037D7" w:rsidRDefault="00064850" w:rsidP="00064850">
      <w:pPr>
        <w:tabs>
          <w:tab w:val="clear" w:pos="1134"/>
          <w:tab w:val="clear" w:pos="1871"/>
          <w:tab w:val="clear" w:pos="2268"/>
        </w:tabs>
        <w:overflowPunct/>
        <w:autoSpaceDE/>
        <w:autoSpaceDN/>
        <w:adjustRightInd/>
        <w:spacing w:before="0"/>
        <w:textAlignment w:val="auto"/>
        <w:rPr>
          <w:del w:id="67" w:author="Bober" w:date="2018-11-08T14:26:00Z"/>
          <w:caps/>
          <w:sz w:val="20"/>
        </w:rPr>
      </w:pPr>
      <w:del w:id="68" w:author="Bober" w:date="2018-11-08T14:26:00Z">
        <w:r w:rsidDel="00B037D7">
          <w:br w:type="page"/>
        </w:r>
      </w:del>
    </w:p>
    <w:p w14:paraId="44A4E21E" w14:textId="77777777" w:rsidR="00064850" w:rsidRPr="00DD27AC" w:rsidRDefault="00064850" w:rsidP="00064850">
      <w:pPr>
        <w:pStyle w:val="TableNo"/>
        <w:spacing w:before="360"/>
      </w:pPr>
      <w:r w:rsidRPr="00DD27AC">
        <w:t>TABLE 74</w:t>
      </w:r>
    </w:p>
    <w:p w14:paraId="0483798F" w14:textId="77777777" w:rsidR="00064850" w:rsidRPr="00DD27AC" w:rsidRDefault="00064850" w:rsidP="00064850">
      <w:pPr>
        <w:pStyle w:val="Tabletitle"/>
      </w:pPr>
      <w:r w:rsidRPr="00DD27AC">
        <w:t>The nature and type of aids to navigation can be indicated with 32 different codes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3"/>
        <w:gridCol w:w="1323"/>
        <w:gridCol w:w="6313"/>
      </w:tblGrid>
      <w:tr w:rsidR="00064850" w:rsidRPr="00DD27AC" w14:paraId="7C1B94A6" w14:textId="77777777" w:rsidTr="00C600E0">
        <w:trPr>
          <w:jc w:val="center"/>
        </w:trPr>
        <w:tc>
          <w:tcPr>
            <w:tcW w:w="2003" w:type="dxa"/>
            <w:shd w:val="clear" w:color="auto" w:fill="FFFFFF"/>
          </w:tcPr>
          <w:p w14:paraId="42DB2290" w14:textId="77777777" w:rsidR="00064850" w:rsidRPr="00DD27AC" w:rsidRDefault="00064850" w:rsidP="00C600E0">
            <w:pPr>
              <w:pStyle w:val="Tablehead"/>
            </w:pPr>
          </w:p>
        </w:tc>
        <w:tc>
          <w:tcPr>
            <w:tcW w:w="1323" w:type="dxa"/>
            <w:shd w:val="clear" w:color="auto" w:fill="FFFFFF"/>
          </w:tcPr>
          <w:p w14:paraId="6BC9D051" w14:textId="77777777" w:rsidR="00064850" w:rsidRPr="00DD27AC" w:rsidRDefault="00064850" w:rsidP="00C600E0">
            <w:pPr>
              <w:pStyle w:val="Tablehead"/>
            </w:pPr>
            <w:r w:rsidRPr="00DD27AC">
              <w:t>Code</w:t>
            </w:r>
          </w:p>
        </w:tc>
        <w:tc>
          <w:tcPr>
            <w:tcW w:w="6313" w:type="dxa"/>
            <w:shd w:val="clear" w:color="auto" w:fill="FFFFFF"/>
          </w:tcPr>
          <w:p w14:paraId="3849A3BE" w14:textId="77777777" w:rsidR="00064850" w:rsidRPr="00DD27AC" w:rsidRDefault="00064850" w:rsidP="00C600E0">
            <w:pPr>
              <w:pStyle w:val="Tablehead"/>
            </w:pPr>
            <w:r w:rsidRPr="00DD27AC">
              <w:t>Definition</w:t>
            </w:r>
          </w:p>
        </w:tc>
      </w:tr>
      <w:tr w:rsidR="00064850" w:rsidRPr="00DD27AC" w14:paraId="006DC00B" w14:textId="77777777" w:rsidTr="00C600E0">
        <w:trPr>
          <w:jc w:val="center"/>
        </w:trPr>
        <w:tc>
          <w:tcPr>
            <w:tcW w:w="2003" w:type="dxa"/>
          </w:tcPr>
          <w:p w14:paraId="4922A255" w14:textId="77777777" w:rsidR="00064850" w:rsidRPr="00DD27AC" w:rsidRDefault="00064850" w:rsidP="00C600E0">
            <w:pPr>
              <w:pStyle w:val="Tabletext"/>
            </w:pPr>
          </w:p>
        </w:tc>
        <w:tc>
          <w:tcPr>
            <w:tcW w:w="1323" w:type="dxa"/>
          </w:tcPr>
          <w:p w14:paraId="50BA84CC" w14:textId="77777777" w:rsidR="00064850" w:rsidRPr="00DD27AC" w:rsidRDefault="00064850" w:rsidP="00C600E0">
            <w:pPr>
              <w:pStyle w:val="Tabletext"/>
              <w:jc w:val="center"/>
            </w:pPr>
            <w:r w:rsidRPr="00DD27AC">
              <w:t>0</w:t>
            </w:r>
          </w:p>
        </w:tc>
        <w:tc>
          <w:tcPr>
            <w:tcW w:w="6313" w:type="dxa"/>
          </w:tcPr>
          <w:p w14:paraId="1E8571DC" w14:textId="77777777" w:rsidR="00064850" w:rsidRPr="00DD27AC" w:rsidRDefault="00064850" w:rsidP="00C600E0">
            <w:pPr>
              <w:pStyle w:val="Tabletext"/>
            </w:pPr>
            <w:r w:rsidRPr="00DD27AC">
              <w:t xml:space="preserve">Default, Type of </w:t>
            </w:r>
            <w:proofErr w:type="spellStart"/>
            <w:r w:rsidRPr="00DD27AC">
              <w:t>AtoN</w:t>
            </w:r>
            <w:proofErr w:type="spellEnd"/>
            <w:r w:rsidRPr="00DD27AC">
              <w:t xml:space="preserve"> not specified</w:t>
            </w:r>
          </w:p>
        </w:tc>
      </w:tr>
      <w:tr w:rsidR="00064850" w:rsidRPr="00DD27AC" w14:paraId="14A7EFC3" w14:textId="77777777" w:rsidTr="00C600E0">
        <w:trPr>
          <w:jc w:val="center"/>
        </w:trPr>
        <w:tc>
          <w:tcPr>
            <w:tcW w:w="2003" w:type="dxa"/>
          </w:tcPr>
          <w:p w14:paraId="0D6D258A" w14:textId="77777777" w:rsidR="00064850" w:rsidRPr="00DD27AC" w:rsidRDefault="00064850" w:rsidP="00C600E0">
            <w:pPr>
              <w:pStyle w:val="Tabletext"/>
            </w:pPr>
          </w:p>
        </w:tc>
        <w:tc>
          <w:tcPr>
            <w:tcW w:w="1323" w:type="dxa"/>
          </w:tcPr>
          <w:p w14:paraId="2F45D3CF" w14:textId="77777777" w:rsidR="00064850" w:rsidRPr="00DD27AC" w:rsidRDefault="00064850" w:rsidP="00C600E0">
            <w:pPr>
              <w:pStyle w:val="Tabletext"/>
              <w:jc w:val="center"/>
            </w:pPr>
            <w:r w:rsidRPr="00DD27AC">
              <w:t>1</w:t>
            </w:r>
          </w:p>
        </w:tc>
        <w:tc>
          <w:tcPr>
            <w:tcW w:w="6313" w:type="dxa"/>
          </w:tcPr>
          <w:p w14:paraId="24DB85C7" w14:textId="77777777" w:rsidR="00064850" w:rsidRPr="00DD27AC" w:rsidRDefault="00064850" w:rsidP="00C600E0">
            <w:pPr>
              <w:pStyle w:val="Tabletext"/>
            </w:pPr>
            <w:r w:rsidRPr="00DD27AC">
              <w:t>Reference point</w:t>
            </w:r>
          </w:p>
        </w:tc>
      </w:tr>
      <w:tr w:rsidR="00064850" w:rsidRPr="00DD27AC" w14:paraId="5A6C7A0D" w14:textId="77777777" w:rsidTr="00C600E0">
        <w:trPr>
          <w:jc w:val="center"/>
        </w:trPr>
        <w:tc>
          <w:tcPr>
            <w:tcW w:w="2003" w:type="dxa"/>
          </w:tcPr>
          <w:p w14:paraId="09A5BA1D" w14:textId="77777777" w:rsidR="00064850" w:rsidRPr="00DD27AC" w:rsidRDefault="00064850" w:rsidP="00C600E0">
            <w:pPr>
              <w:pStyle w:val="Tabletext"/>
            </w:pPr>
          </w:p>
        </w:tc>
        <w:tc>
          <w:tcPr>
            <w:tcW w:w="1323" w:type="dxa"/>
          </w:tcPr>
          <w:p w14:paraId="35E19116" w14:textId="77777777" w:rsidR="00064850" w:rsidRPr="00DD27AC" w:rsidRDefault="00064850" w:rsidP="00C600E0">
            <w:pPr>
              <w:pStyle w:val="Tabletext"/>
              <w:jc w:val="center"/>
            </w:pPr>
            <w:r w:rsidRPr="00DD27AC">
              <w:t>2</w:t>
            </w:r>
          </w:p>
        </w:tc>
        <w:tc>
          <w:tcPr>
            <w:tcW w:w="6313" w:type="dxa"/>
          </w:tcPr>
          <w:p w14:paraId="2987D112" w14:textId="77777777" w:rsidR="00064850" w:rsidRPr="00DD27AC" w:rsidRDefault="00064850" w:rsidP="00C600E0">
            <w:pPr>
              <w:pStyle w:val="Tabletext"/>
            </w:pPr>
            <w:r w:rsidRPr="00DD27AC">
              <w:t>RACON</w:t>
            </w:r>
          </w:p>
        </w:tc>
      </w:tr>
      <w:tr w:rsidR="00064850" w:rsidRPr="00DD27AC" w14:paraId="6971E9F6" w14:textId="77777777" w:rsidTr="00C600E0">
        <w:trPr>
          <w:jc w:val="center"/>
        </w:trPr>
        <w:tc>
          <w:tcPr>
            <w:tcW w:w="2003" w:type="dxa"/>
          </w:tcPr>
          <w:p w14:paraId="0E932EC0" w14:textId="77777777" w:rsidR="00064850" w:rsidRPr="00DD27AC" w:rsidRDefault="00064850" w:rsidP="00C600E0">
            <w:pPr>
              <w:pStyle w:val="Tabletext"/>
            </w:pPr>
          </w:p>
        </w:tc>
        <w:tc>
          <w:tcPr>
            <w:tcW w:w="1323" w:type="dxa"/>
          </w:tcPr>
          <w:p w14:paraId="3F75300D" w14:textId="77777777" w:rsidR="00064850" w:rsidRPr="00DD27AC" w:rsidRDefault="00064850" w:rsidP="00C600E0">
            <w:pPr>
              <w:pStyle w:val="Tabletext"/>
              <w:jc w:val="center"/>
            </w:pPr>
            <w:r w:rsidRPr="00DD27AC">
              <w:t>3</w:t>
            </w:r>
          </w:p>
        </w:tc>
        <w:tc>
          <w:tcPr>
            <w:tcW w:w="6313" w:type="dxa"/>
          </w:tcPr>
          <w:p w14:paraId="0DC13453" w14:textId="77777777" w:rsidR="00064850" w:rsidRPr="00DD27AC" w:rsidRDefault="00064850" w:rsidP="00C600E0">
            <w:pPr>
              <w:pStyle w:val="Tabletext"/>
            </w:pPr>
            <w:r w:rsidRPr="00DD27AC">
              <w:t>Fixed structures off-shore, such as oil platforms, wind farms.</w:t>
            </w:r>
          </w:p>
          <w:p w14:paraId="48010036" w14:textId="77777777" w:rsidR="00064850" w:rsidRPr="00DD27AC" w:rsidRDefault="00064850" w:rsidP="00C600E0">
            <w:pPr>
              <w:pStyle w:val="Tabletext"/>
            </w:pPr>
            <w:r w:rsidRPr="00DD27AC">
              <w:t xml:space="preserve">(NOTE 1 – This code should identify an obstruction that is fitted with an </w:t>
            </w:r>
            <w:proofErr w:type="spellStart"/>
            <w:r w:rsidRPr="00DD27AC">
              <w:t>AtoN</w:t>
            </w:r>
            <w:proofErr w:type="spellEnd"/>
            <w:r w:rsidRPr="00DD27AC">
              <w:t xml:space="preserve"> AIS station)</w:t>
            </w:r>
          </w:p>
        </w:tc>
      </w:tr>
      <w:tr w:rsidR="00064850" w:rsidRPr="00DD27AC" w14:paraId="58CC6151" w14:textId="77777777" w:rsidTr="00C600E0">
        <w:trPr>
          <w:jc w:val="center"/>
        </w:trPr>
        <w:tc>
          <w:tcPr>
            <w:tcW w:w="2003" w:type="dxa"/>
          </w:tcPr>
          <w:p w14:paraId="5229741C" w14:textId="77777777" w:rsidR="00064850" w:rsidRPr="00DD27AC" w:rsidRDefault="00064850" w:rsidP="00C600E0">
            <w:pPr>
              <w:pStyle w:val="Tabletext"/>
            </w:pPr>
          </w:p>
        </w:tc>
        <w:tc>
          <w:tcPr>
            <w:tcW w:w="1323" w:type="dxa"/>
          </w:tcPr>
          <w:p w14:paraId="1B5825AC" w14:textId="77777777" w:rsidR="00064850" w:rsidRPr="00DD27AC" w:rsidRDefault="00064850" w:rsidP="00C600E0">
            <w:pPr>
              <w:pStyle w:val="Tabletext"/>
              <w:jc w:val="center"/>
            </w:pPr>
            <w:r w:rsidRPr="00DD27AC">
              <w:t>4</w:t>
            </w:r>
          </w:p>
        </w:tc>
        <w:tc>
          <w:tcPr>
            <w:tcW w:w="6313" w:type="dxa"/>
          </w:tcPr>
          <w:p w14:paraId="1FAA069C" w14:textId="77777777" w:rsidR="00064850" w:rsidRPr="00DD27AC" w:rsidRDefault="00064850" w:rsidP="00C600E0">
            <w:pPr>
              <w:pStyle w:val="Tabletext"/>
            </w:pPr>
            <w:r w:rsidRPr="00DD27AC">
              <w:t>Emergency Wreck Marking Buoy</w:t>
            </w:r>
          </w:p>
        </w:tc>
      </w:tr>
      <w:tr w:rsidR="00064850" w:rsidRPr="00DD27AC" w14:paraId="7AD19338" w14:textId="77777777" w:rsidTr="00C600E0">
        <w:trPr>
          <w:jc w:val="center"/>
        </w:trPr>
        <w:tc>
          <w:tcPr>
            <w:tcW w:w="2003" w:type="dxa"/>
          </w:tcPr>
          <w:p w14:paraId="33BE47AE" w14:textId="77777777" w:rsidR="00064850" w:rsidRPr="00DD27AC" w:rsidRDefault="00064850" w:rsidP="00C600E0">
            <w:pPr>
              <w:pStyle w:val="Tabletext"/>
            </w:pPr>
            <w:r w:rsidRPr="00DD27AC">
              <w:t xml:space="preserve">Fixed </w:t>
            </w:r>
            <w:proofErr w:type="spellStart"/>
            <w:r w:rsidRPr="00DD27AC">
              <w:t>AtoN</w:t>
            </w:r>
            <w:proofErr w:type="spellEnd"/>
          </w:p>
        </w:tc>
        <w:tc>
          <w:tcPr>
            <w:tcW w:w="1323" w:type="dxa"/>
          </w:tcPr>
          <w:p w14:paraId="25D09D3A" w14:textId="77777777" w:rsidR="00064850" w:rsidRPr="00DD27AC" w:rsidRDefault="00064850" w:rsidP="00C600E0">
            <w:pPr>
              <w:pStyle w:val="Tabletext"/>
              <w:jc w:val="center"/>
            </w:pPr>
            <w:r w:rsidRPr="00DD27AC">
              <w:t>5</w:t>
            </w:r>
          </w:p>
        </w:tc>
        <w:tc>
          <w:tcPr>
            <w:tcW w:w="6313" w:type="dxa"/>
          </w:tcPr>
          <w:p w14:paraId="4F2C8AB1" w14:textId="77777777" w:rsidR="00064850" w:rsidRPr="00DD27AC" w:rsidRDefault="00064850" w:rsidP="00C600E0">
            <w:pPr>
              <w:pStyle w:val="Tabletext"/>
            </w:pPr>
            <w:r w:rsidRPr="00DD27AC">
              <w:t>Light, without sectors</w:t>
            </w:r>
          </w:p>
        </w:tc>
      </w:tr>
      <w:tr w:rsidR="00064850" w:rsidRPr="00DD27AC" w14:paraId="2B08AE27" w14:textId="77777777" w:rsidTr="00C600E0">
        <w:trPr>
          <w:jc w:val="center"/>
        </w:trPr>
        <w:tc>
          <w:tcPr>
            <w:tcW w:w="2003" w:type="dxa"/>
          </w:tcPr>
          <w:p w14:paraId="5509D343" w14:textId="77777777" w:rsidR="00064850" w:rsidRPr="00DD27AC" w:rsidRDefault="00064850" w:rsidP="00C600E0">
            <w:pPr>
              <w:pStyle w:val="Tabletext"/>
            </w:pPr>
          </w:p>
        </w:tc>
        <w:tc>
          <w:tcPr>
            <w:tcW w:w="1323" w:type="dxa"/>
          </w:tcPr>
          <w:p w14:paraId="74FA9E5C" w14:textId="77777777" w:rsidR="00064850" w:rsidRPr="00DD27AC" w:rsidRDefault="00064850" w:rsidP="00C600E0">
            <w:pPr>
              <w:pStyle w:val="Tabletext"/>
              <w:jc w:val="center"/>
            </w:pPr>
            <w:r w:rsidRPr="00DD27AC">
              <w:t>6</w:t>
            </w:r>
          </w:p>
        </w:tc>
        <w:tc>
          <w:tcPr>
            <w:tcW w:w="6313" w:type="dxa"/>
          </w:tcPr>
          <w:p w14:paraId="4D9A1446" w14:textId="77777777" w:rsidR="00064850" w:rsidRPr="00DD27AC" w:rsidRDefault="00064850" w:rsidP="00C600E0">
            <w:pPr>
              <w:pStyle w:val="Tabletext"/>
            </w:pPr>
            <w:r w:rsidRPr="00DD27AC">
              <w:t>Light, with sectors</w:t>
            </w:r>
          </w:p>
        </w:tc>
      </w:tr>
      <w:tr w:rsidR="00064850" w:rsidRPr="00DD27AC" w14:paraId="4247D604" w14:textId="77777777" w:rsidTr="00C600E0">
        <w:trPr>
          <w:jc w:val="center"/>
        </w:trPr>
        <w:tc>
          <w:tcPr>
            <w:tcW w:w="2003" w:type="dxa"/>
          </w:tcPr>
          <w:p w14:paraId="070DD727" w14:textId="77777777" w:rsidR="00064850" w:rsidRPr="00DD27AC" w:rsidRDefault="00064850" w:rsidP="00C600E0">
            <w:pPr>
              <w:pStyle w:val="Tabletext"/>
            </w:pPr>
          </w:p>
        </w:tc>
        <w:tc>
          <w:tcPr>
            <w:tcW w:w="1323" w:type="dxa"/>
          </w:tcPr>
          <w:p w14:paraId="3903A37F" w14:textId="77777777" w:rsidR="00064850" w:rsidRPr="00DD27AC" w:rsidRDefault="00064850" w:rsidP="00C600E0">
            <w:pPr>
              <w:pStyle w:val="Tabletext"/>
              <w:jc w:val="center"/>
            </w:pPr>
            <w:r w:rsidRPr="00DD27AC">
              <w:t>7</w:t>
            </w:r>
          </w:p>
        </w:tc>
        <w:tc>
          <w:tcPr>
            <w:tcW w:w="6313" w:type="dxa"/>
          </w:tcPr>
          <w:p w14:paraId="5BA41F0B" w14:textId="77777777" w:rsidR="00064850" w:rsidRPr="00DD27AC" w:rsidRDefault="00064850" w:rsidP="00C600E0">
            <w:pPr>
              <w:pStyle w:val="Tabletext"/>
            </w:pPr>
            <w:r w:rsidRPr="00DD27AC">
              <w:t>Leading Light Front</w:t>
            </w:r>
          </w:p>
        </w:tc>
      </w:tr>
      <w:tr w:rsidR="00064850" w:rsidRPr="00DD27AC" w14:paraId="12E5D7E0" w14:textId="77777777" w:rsidTr="00C600E0">
        <w:trPr>
          <w:jc w:val="center"/>
        </w:trPr>
        <w:tc>
          <w:tcPr>
            <w:tcW w:w="2003" w:type="dxa"/>
          </w:tcPr>
          <w:p w14:paraId="58EA3C4E" w14:textId="77777777" w:rsidR="00064850" w:rsidRPr="00DD27AC" w:rsidRDefault="00064850" w:rsidP="00C600E0">
            <w:pPr>
              <w:pStyle w:val="Tabletext"/>
            </w:pPr>
          </w:p>
        </w:tc>
        <w:tc>
          <w:tcPr>
            <w:tcW w:w="1323" w:type="dxa"/>
          </w:tcPr>
          <w:p w14:paraId="2D1868E9" w14:textId="77777777" w:rsidR="00064850" w:rsidRPr="00DD27AC" w:rsidRDefault="00064850" w:rsidP="00C600E0">
            <w:pPr>
              <w:pStyle w:val="Tabletext"/>
              <w:jc w:val="center"/>
            </w:pPr>
            <w:r w:rsidRPr="00DD27AC">
              <w:t>8</w:t>
            </w:r>
          </w:p>
        </w:tc>
        <w:tc>
          <w:tcPr>
            <w:tcW w:w="6313" w:type="dxa"/>
          </w:tcPr>
          <w:p w14:paraId="1C7D6DB1" w14:textId="77777777" w:rsidR="00064850" w:rsidRPr="00DD27AC" w:rsidRDefault="00064850" w:rsidP="00C600E0">
            <w:pPr>
              <w:pStyle w:val="Tabletext"/>
            </w:pPr>
            <w:r w:rsidRPr="00DD27AC">
              <w:t>Leading Light Rear</w:t>
            </w:r>
          </w:p>
        </w:tc>
      </w:tr>
      <w:tr w:rsidR="00064850" w:rsidRPr="00DD27AC" w14:paraId="2CDCA942" w14:textId="77777777" w:rsidTr="00C600E0">
        <w:trPr>
          <w:jc w:val="center"/>
        </w:trPr>
        <w:tc>
          <w:tcPr>
            <w:tcW w:w="2003" w:type="dxa"/>
          </w:tcPr>
          <w:p w14:paraId="1697652C" w14:textId="77777777" w:rsidR="00064850" w:rsidRPr="00DD27AC" w:rsidRDefault="00064850" w:rsidP="00C600E0">
            <w:pPr>
              <w:pStyle w:val="Tabletext"/>
            </w:pPr>
          </w:p>
        </w:tc>
        <w:tc>
          <w:tcPr>
            <w:tcW w:w="1323" w:type="dxa"/>
          </w:tcPr>
          <w:p w14:paraId="491116AF" w14:textId="77777777" w:rsidR="00064850" w:rsidRPr="00DD27AC" w:rsidRDefault="00064850" w:rsidP="00C600E0">
            <w:pPr>
              <w:pStyle w:val="Tabletext"/>
              <w:jc w:val="center"/>
            </w:pPr>
            <w:r w:rsidRPr="00DD27AC">
              <w:t>9</w:t>
            </w:r>
          </w:p>
        </w:tc>
        <w:tc>
          <w:tcPr>
            <w:tcW w:w="6313" w:type="dxa"/>
          </w:tcPr>
          <w:p w14:paraId="2FA01F47" w14:textId="77777777" w:rsidR="00064850" w:rsidRPr="00DD27AC" w:rsidRDefault="00064850" w:rsidP="00C600E0">
            <w:pPr>
              <w:pStyle w:val="Tabletext"/>
            </w:pPr>
            <w:r w:rsidRPr="00DD27AC">
              <w:t>Beacon, Cardinal N</w:t>
            </w:r>
          </w:p>
        </w:tc>
      </w:tr>
      <w:tr w:rsidR="00064850" w:rsidRPr="00DD27AC" w14:paraId="134845D5" w14:textId="77777777" w:rsidTr="00C600E0">
        <w:trPr>
          <w:jc w:val="center"/>
        </w:trPr>
        <w:tc>
          <w:tcPr>
            <w:tcW w:w="2003" w:type="dxa"/>
          </w:tcPr>
          <w:p w14:paraId="285600E0" w14:textId="77777777" w:rsidR="00064850" w:rsidRPr="00DD27AC" w:rsidRDefault="00064850" w:rsidP="00C600E0">
            <w:pPr>
              <w:pStyle w:val="Tabletext"/>
            </w:pPr>
          </w:p>
        </w:tc>
        <w:tc>
          <w:tcPr>
            <w:tcW w:w="1323" w:type="dxa"/>
          </w:tcPr>
          <w:p w14:paraId="066C5830" w14:textId="77777777" w:rsidR="00064850" w:rsidRPr="00DD27AC" w:rsidRDefault="00064850" w:rsidP="00C600E0">
            <w:pPr>
              <w:pStyle w:val="Tabletext"/>
              <w:jc w:val="center"/>
            </w:pPr>
            <w:r w:rsidRPr="00DD27AC">
              <w:t>10</w:t>
            </w:r>
          </w:p>
        </w:tc>
        <w:tc>
          <w:tcPr>
            <w:tcW w:w="6313" w:type="dxa"/>
          </w:tcPr>
          <w:p w14:paraId="057FCF81" w14:textId="77777777" w:rsidR="00064850" w:rsidRPr="00DD27AC" w:rsidRDefault="00064850" w:rsidP="00C600E0">
            <w:pPr>
              <w:pStyle w:val="Tabletext"/>
            </w:pPr>
            <w:r w:rsidRPr="00DD27AC">
              <w:t>Beacon, Cardinal E</w:t>
            </w:r>
          </w:p>
        </w:tc>
      </w:tr>
      <w:tr w:rsidR="00064850" w:rsidRPr="00DD27AC" w14:paraId="4C828962" w14:textId="77777777" w:rsidTr="00C600E0">
        <w:trPr>
          <w:jc w:val="center"/>
        </w:trPr>
        <w:tc>
          <w:tcPr>
            <w:tcW w:w="2003" w:type="dxa"/>
          </w:tcPr>
          <w:p w14:paraId="56ABB82C" w14:textId="77777777" w:rsidR="00064850" w:rsidRPr="00DD27AC" w:rsidRDefault="00064850" w:rsidP="00C600E0">
            <w:pPr>
              <w:pStyle w:val="Tabletext"/>
            </w:pPr>
          </w:p>
        </w:tc>
        <w:tc>
          <w:tcPr>
            <w:tcW w:w="1323" w:type="dxa"/>
          </w:tcPr>
          <w:p w14:paraId="14C547E1" w14:textId="77777777" w:rsidR="00064850" w:rsidRPr="00DD27AC" w:rsidRDefault="00064850" w:rsidP="00C600E0">
            <w:pPr>
              <w:pStyle w:val="Tabletext"/>
              <w:jc w:val="center"/>
            </w:pPr>
            <w:r w:rsidRPr="00DD27AC">
              <w:t>11</w:t>
            </w:r>
          </w:p>
        </w:tc>
        <w:tc>
          <w:tcPr>
            <w:tcW w:w="6313" w:type="dxa"/>
          </w:tcPr>
          <w:p w14:paraId="6F6338AF" w14:textId="77777777" w:rsidR="00064850" w:rsidRPr="00DD27AC" w:rsidRDefault="00064850" w:rsidP="00C600E0">
            <w:pPr>
              <w:pStyle w:val="Tabletext"/>
            </w:pPr>
            <w:r w:rsidRPr="00DD27AC">
              <w:t>Beacon, Cardinal S</w:t>
            </w:r>
          </w:p>
        </w:tc>
      </w:tr>
      <w:tr w:rsidR="00064850" w:rsidRPr="00DD27AC" w14:paraId="00E27A0B" w14:textId="77777777" w:rsidTr="00C600E0">
        <w:trPr>
          <w:jc w:val="center"/>
        </w:trPr>
        <w:tc>
          <w:tcPr>
            <w:tcW w:w="2003" w:type="dxa"/>
          </w:tcPr>
          <w:p w14:paraId="46DD5F86" w14:textId="77777777" w:rsidR="00064850" w:rsidRPr="00DD27AC" w:rsidRDefault="00064850" w:rsidP="00C600E0">
            <w:pPr>
              <w:pStyle w:val="Tabletext"/>
            </w:pPr>
          </w:p>
        </w:tc>
        <w:tc>
          <w:tcPr>
            <w:tcW w:w="1323" w:type="dxa"/>
          </w:tcPr>
          <w:p w14:paraId="35A6793D" w14:textId="77777777" w:rsidR="00064850" w:rsidRPr="00DD27AC" w:rsidRDefault="00064850" w:rsidP="00C600E0">
            <w:pPr>
              <w:pStyle w:val="Tabletext"/>
              <w:jc w:val="center"/>
            </w:pPr>
            <w:r w:rsidRPr="00DD27AC">
              <w:t>12</w:t>
            </w:r>
          </w:p>
        </w:tc>
        <w:tc>
          <w:tcPr>
            <w:tcW w:w="6313" w:type="dxa"/>
          </w:tcPr>
          <w:p w14:paraId="4E85DFAB" w14:textId="77777777" w:rsidR="00064850" w:rsidRPr="00DD27AC" w:rsidRDefault="00064850" w:rsidP="00C600E0">
            <w:pPr>
              <w:pStyle w:val="Tabletext"/>
            </w:pPr>
            <w:r w:rsidRPr="00DD27AC">
              <w:t>Beacon, Cardinal W</w:t>
            </w:r>
          </w:p>
        </w:tc>
      </w:tr>
      <w:tr w:rsidR="00064850" w:rsidRPr="00DD27AC" w14:paraId="227BBA68" w14:textId="77777777" w:rsidTr="00C600E0">
        <w:trPr>
          <w:jc w:val="center"/>
        </w:trPr>
        <w:tc>
          <w:tcPr>
            <w:tcW w:w="2003" w:type="dxa"/>
          </w:tcPr>
          <w:p w14:paraId="0B70A016" w14:textId="77777777" w:rsidR="00064850" w:rsidRPr="00DD27AC" w:rsidRDefault="00064850" w:rsidP="00C600E0">
            <w:pPr>
              <w:pStyle w:val="Tabletext"/>
            </w:pPr>
          </w:p>
        </w:tc>
        <w:tc>
          <w:tcPr>
            <w:tcW w:w="1323" w:type="dxa"/>
          </w:tcPr>
          <w:p w14:paraId="7ABA2649" w14:textId="77777777" w:rsidR="00064850" w:rsidRPr="00DD27AC" w:rsidRDefault="00064850" w:rsidP="00C600E0">
            <w:pPr>
              <w:pStyle w:val="Tabletext"/>
              <w:jc w:val="center"/>
            </w:pPr>
            <w:r w:rsidRPr="00DD27AC">
              <w:t>13</w:t>
            </w:r>
          </w:p>
        </w:tc>
        <w:tc>
          <w:tcPr>
            <w:tcW w:w="6313" w:type="dxa"/>
          </w:tcPr>
          <w:p w14:paraId="525BAFFF" w14:textId="77777777" w:rsidR="00064850" w:rsidRPr="00DD27AC" w:rsidRDefault="00064850" w:rsidP="00C600E0">
            <w:pPr>
              <w:pStyle w:val="Tabletext"/>
            </w:pPr>
            <w:r w:rsidRPr="00DD27AC">
              <w:t>Beacon, Port hand</w:t>
            </w:r>
          </w:p>
        </w:tc>
      </w:tr>
      <w:tr w:rsidR="00064850" w:rsidRPr="00DD27AC" w14:paraId="0E8F2A16" w14:textId="77777777" w:rsidTr="00C600E0">
        <w:trPr>
          <w:jc w:val="center"/>
        </w:trPr>
        <w:tc>
          <w:tcPr>
            <w:tcW w:w="2003" w:type="dxa"/>
          </w:tcPr>
          <w:p w14:paraId="7FAAE96A" w14:textId="77777777" w:rsidR="00064850" w:rsidRPr="00DD27AC" w:rsidRDefault="00064850" w:rsidP="00C600E0">
            <w:pPr>
              <w:pStyle w:val="Tabletext"/>
            </w:pPr>
          </w:p>
        </w:tc>
        <w:tc>
          <w:tcPr>
            <w:tcW w:w="1323" w:type="dxa"/>
          </w:tcPr>
          <w:p w14:paraId="5AC98C34" w14:textId="77777777" w:rsidR="00064850" w:rsidRPr="00DD27AC" w:rsidRDefault="00064850" w:rsidP="00C600E0">
            <w:pPr>
              <w:pStyle w:val="Tabletext"/>
              <w:jc w:val="center"/>
            </w:pPr>
            <w:r w:rsidRPr="00DD27AC">
              <w:t>14</w:t>
            </w:r>
          </w:p>
        </w:tc>
        <w:tc>
          <w:tcPr>
            <w:tcW w:w="6313" w:type="dxa"/>
          </w:tcPr>
          <w:p w14:paraId="01149B1C" w14:textId="77777777" w:rsidR="00064850" w:rsidRPr="00DD27AC" w:rsidRDefault="00064850" w:rsidP="00C600E0">
            <w:pPr>
              <w:pStyle w:val="Tabletext"/>
            </w:pPr>
            <w:r w:rsidRPr="00DD27AC">
              <w:t>Beacon, Starboard hand</w:t>
            </w:r>
          </w:p>
        </w:tc>
      </w:tr>
      <w:tr w:rsidR="00064850" w:rsidRPr="00DD27AC" w14:paraId="11CEF373" w14:textId="77777777" w:rsidTr="00C600E0">
        <w:trPr>
          <w:jc w:val="center"/>
        </w:trPr>
        <w:tc>
          <w:tcPr>
            <w:tcW w:w="2003" w:type="dxa"/>
          </w:tcPr>
          <w:p w14:paraId="254E4837" w14:textId="77777777" w:rsidR="00064850" w:rsidRPr="00DD27AC" w:rsidRDefault="00064850" w:rsidP="00C600E0">
            <w:pPr>
              <w:pStyle w:val="Tabletext"/>
            </w:pPr>
          </w:p>
        </w:tc>
        <w:tc>
          <w:tcPr>
            <w:tcW w:w="1323" w:type="dxa"/>
          </w:tcPr>
          <w:p w14:paraId="47352A21" w14:textId="77777777" w:rsidR="00064850" w:rsidRPr="00DD27AC" w:rsidRDefault="00064850" w:rsidP="00C600E0">
            <w:pPr>
              <w:pStyle w:val="Tabletext"/>
              <w:jc w:val="center"/>
            </w:pPr>
            <w:r w:rsidRPr="00DD27AC">
              <w:t>15</w:t>
            </w:r>
          </w:p>
        </w:tc>
        <w:tc>
          <w:tcPr>
            <w:tcW w:w="6313" w:type="dxa"/>
          </w:tcPr>
          <w:p w14:paraId="5D9E0266" w14:textId="77777777" w:rsidR="00064850" w:rsidRPr="00DD27AC" w:rsidRDefault="00064850" w:rsidP="00C600E0">
            <w:pPr>
              <w:pStyle w:val="Tabletext"/>
            </w:pPr>
            <w:r w:rsidRPr="00DD27AC">
              <w:t>Beacon, Preferred Channel port hand</w:t>
            </w:r>
          </w:p>
        </w:tc>
      </w:tr>
      <w:tr w:rsidR="00064850" w:rsidRPr="00DD27AC" w14:paraId="375402CC" w14:textId="77777777" w:rsidTr="00C600E0">
        <w:trPr>
          <w:jc w:val="center"/>
        </w:trPr>
        <w:tc>
          <w:tcPr>
            <w:tcW w:w="2003" w:type="dxa"/>
          </w:tcPr>
          <w:p w14:paraId="4B5E47F0" w14:textId="77777777" w:rsidR="00064850" w:rsidRPr="00DD27AC" w:rsidRDefault="00064850" w:rsidP="00C600E0">
            <w:pPr>
              <w:pStyle w:val="Tabletext"/>
            </w:pPr>
          </w:p>
        </w:tc>
        <w:tc>
          <w:tcPr>
            <w:tcW w:w="1323" w:type="dxa"/>
          </w:tcPr>
          <w:p w14:paraId="7AFA8EC3" w14:textId="77777777" w:rsidR="00064850" w:rsidRPr="00DD27AC" w:rsidRDefault="00064850" w:rsidP="00C600E0">
            <w:pPr>
              <w:pStyle w:val="Tabletext"/>
              <w:jc w:val="center"/>
            </w:pPr>
            <w:r w:rsidRPr="00DD27AC">
              <w:t>16</w:t>
            </w:r>
          </w:p>
        </w:tc>
        <w:tc>
          <w:tcPr>
            <w:tcW w:w="6313" w:type="dxa"/>
          </w:tcPr>
          <w:p w14:paraId="7943C11A" w14:textId="77777777" w:rsidR="00064850" w:rsidRPr="00DD27AC" w:rsidRDefault="00064850" w:rsidP="00C600E0">
            <w:pPr>
              <w:pStyle w:val="Tabletext"/>
            </w:pPr>
            <w:r w:rsidRPr="00DD27AC">
              <w:t>Beacon, Preferred Channel starboard hand</w:t>
            </w:r>
          </w:p>
        </w:tc>
      </w:tr>
      <w:tr w:rsidR="00064850" w:rsidRPr="00DD27AC" w14:paraId="61494129" w14:textId="77777777" w:rsidTr="00C600E0">
        <w:trPr>
          <w:jc w:val="center"/>
        </w:trPr>
        <w:tc>
          <w:tcPr>
            <w:tcW w:w="2003" w:type="dxa"/>
          </w:tcPr>
          <w:p w14:paraId="2CFC2BCB" w14:textId="77777777" w:rsidR="00064850" w:rsidRPr="00DD27AC" w:rsidRDefault="00064850" w:rsidP="00C600E0">
            <w:pPr>
              <w:pStyle w:val="Tabletext"/>
            </w:pPr>
          </w:p>
        </w:tc>
        <w:tc>
          <w:tcPr>
            <w:tcW w:w="1323" w:type="dxa"/>
          </w:tcPr>
          <w:p w14:paraId="6128E2DC" w14:textId="77777777" w:rsidR="00064850" w:rsidRPr="00DD27AC" w:rsidRDefault="00064850" w:rsidP="00C600E0">
            <w:pPr>
              <w:pStyle w:val="Tabletext"/>
              <w:jc w:val="center"/>
            </w:pPr>
            <w:r w:rsidRPr="00DD27AC">
              <w:t>17</w:t>
            </w:r>
          </w:p>
        </w:tc>
        <w:tc>
          <w:tcPr>
            <w:tcW w:w="6313" w:type="dxa"/>
          </w:tcPr>
          <w:p w14:paraId="78940323" w14:textId="77777777" w:rsidR="00064850" w:rsidRPr="00DD27AC" w:rsidRDefault="00064850" w:rsidP="00C600E0">
            <w:pPr>
              <w:pStyle w:val="Tabletext"/>
            </w:pPr>
            <w:r w:rsidRPr="00DD27AC">
              <w:t>Beacon, Isolated danger</w:t>
            </w:r>
          </w:p>
        </w:tc>
      </w:tr>
      <w:tr w:rsidR="00064850" w:rsidRPr="00DD27AC" w14:paraId="243497C0" w14:textId="77777777" w:rsidTr="00C600E0">
        <w:trPr>
          <w:jc w:val="center"/>
        </w:trPr>
        <w:tc>
          <w:tcPr>
            <w:tcW w:w="2003" w:type="dxa"/>
          </w:tcPr>
          <w:p w14:paraId="5255AE04" w14:textId="77777777" w:rsidR="00064850" w:rsidRPr="00DD27AC" w:rsidRDefault="00064850" w:rsidP="00C600E0">
            <w:pPr>
              <w:pStyle w:val="Tabletext"/>
            </w:pPr>
          </w:p>
        </w:tc>
        <w:tc>
          <w:tcPr>
            <w:tcW w:w="1323" w:type="dxa"/>
          </w:tcPr>
          <w:p w14:paraId="3C01AD6A" w14:textId="77777777" w:rsidR="00064850" w:rsidRPr="00DD27AC" w:rsidRDefault="00064850" w:rsidP="00C600E0">
            <w:pPr>
              <w:pStyle w:val="Tabletext"/>
              <w:jc w:val="center"/>
            </w:pPr>
            <w:r w:rsidRPr="00DD27AC">
              <w:t>18</w:t>
            </w:r>
          </w:p>
        </w:tc>
        <w:tc>
          <w:tcPr>
            <w:tcW w:w="6313" w:type="dxa"/>
          </w:tcPr>
          <w:p w14:paraId="27668CCF" w14:textId="77777777" w:rsidR="00064850" w:rsidRPr="00DD27AC" w:rsidRDefault="00064850" w:rsidP="00C600E0">
            <w:pPr>
              <w:pStyle w:val="Tabletext"/>
            </w:pPr>
            <w:r w:rsidRPr="00DD27AC">
              <w:t>Beacon, Safe water</w:t>
            </w:r>
          </w:p>
        </w:tc>
      </w:tr>
      <w:tr w:rsidR="00064850" w:rsidRPr="00DD27AC" w14:paraId="0AF5C912" w14:textId="77777777" w:rsidTr="00C600E0">
        <w:trPr>
          <w:jc w:val="center"/>
        </w:trPr>
        <w:tc>
          <w:tcPr>
            <w:tcW w:w="2003" w:type="dxa"/>
          </w:tcPr>
          <w:p w14:paraId="10AE5D38" w14:textId="77777777" w:rsidR="00064850" w:rsidRPr="00DD27AC" w:rsidRDefault="00064850" w:rsidP="00C600E0">
            <w:pPr>
              <w:pStyle w:val="Tabletext"/>
            </w:pPr>
          </w:p>
        </w:tc>
        <w:tc>
          <w:tcPr>
            <w:tcW w:w="1323" w:type="dxa"/>
          </w:tcPr>
          <w:p w14:paraId="0C3AF73A" w14:textId="77777777" w:rsidR="00064850" w:rsidRPr="00DD27AC" w:rsidRDefault="00064850" w:rsidP="00C600E0">
            <w:pPr>
              <w:pStyle w:val="Tabletext"/>
              <w:jc w:val="center"/>
            </w:pPr>
            <w:r w:rsidRPr="00DD27AC">
              <w:t>19</w:t>
            </w:r>
          </w:p>
        </w:tc>
        <w:tc>
          <w:tcPr>
            <w:tcW w:w="6313" w:type="dxa"/>
          </w:tcPr>
          <w:p w14:paraId="4D2B234B" w14:textId="77777777" w:rsidR="00064850" w:rsidRPr="00DD27AC" w:rsidRDefault="00064850" w:rsidP="00C600E0">
            <w:pPr>
              <w:pStyle w:val="Tabletext"/>
            </w:pPr>
            <w:r w:rsidRPr="00DD27AC">
              <w:t>Beacon, Special mark</w:t>
            </w:r>
          </w:p>
        </w:tc>
      </w:tr>
      <w:tr w:rsidR="00064850" w:rsidRPr="00DD27AC" w14:paraId="1A940AF0" w14:textId="77777777" w:rsidTr="00C600E0">
        <w:trPr>
          <w:jc w:val="center"/>
        </w:trPr>
        <w:tc>
          <w:tcPr>
            <w:tcW w:w="2003" w:type="dxa"/>
          </w:tcPr>
          <w:p w14:paraId="122F5C55" w14:textId="77777777" w:rsidR="00064850" w:rsidRPr="00DD27AC" w:rsidRDefault="00064850" w:rsidP="00C600E0">
            <w:pPr>
              <w:pStyle w:val="Tabletext"/>
            </w:pPr>
            <w:r w:rsidRPr="00DD27AC">
              <w:t xml:space="preserve">Floating </w:t>
            </w:r>
            <w:proofErr w:type="spellStart"/>
            <w:r w:rsidRPr="00DD27AC">
              <w:t>AtoN</w:t>
            </w:r>
            <w:proofErr w:type="spellEnd"/>
          </w:p>
        </w:tc>
        <w:tc>
          <w:tcPr>
            <w:tcW w:w="1323" w:type="dxa"/>
          </w:tcPr>
          <w:p w14:paraId="3DF5E379" w14:textId="77777777" w:rsidR="00064850" w:rsidRPr="00DD27AC" w:rsidRDefault="00064850" w:rsidP="00C600E0">
            <w:pPr>
              <w:pStyle w:val="Tabletext"/>
              <w:jc w:val="center"/>
            </w:pPr>
            <w:r w:rsidRPr="00DD27AC">
              <w:t>20</w:t>
            </w:r>
          </w:p>
        </w:tc>
        <w:tc>
          <w:tcPr>
            <w:tcW w:w="6313" w:type="dxa"/>
          </w:tcPr>
          <w:p w14:paraId="1D247472" w14:textId="77777777" w:rsidR="00064850" w:rsidRPr="00DD27AC" w:rsidRDefault="00064850" w:rsidP="00C600E0">
            <w:pPr>
              <w:pStyle w:val="Tabletext"/>
            </w:pPr>
            <w:r w:rsidRPr="00DD27AC">
              <w:t>Cardinal Mark N</w:t>
            </w:r>
          </w:p>
        </w:tc>
      </w:tr>
      <w:tr w:rsidR="00064850" w:rsidRPr="00DD27AC" w14:paraId="27D9CBCF" w14:textId="77777777" w:rsidTr="00C600E0">
        <w:trPr>
          <w:jc w:val="center"/>
        </w:trPr>
        <w:tc>
          <w:tcPr>
            <w:tcW w:w="2003" w:type="dxa"/>
          </w:tcPr>
          <w:p w14:paraId="3C7464A4" w14:textId="77777777" w:rsidR="00064850" w:rsidRPr="00DD27AC" w:rsidRDefault="00064850" w:rsidP="00C600E0">
            <w:pPr>
              <w:pStyle w:val="Tabletext"/>
            </w:pPr>
          </w:p>
        </w:tc>
        <w:tc>
          <w:tcPr>
            <w:tcW w:w="1323" w:type="dxa"/>
          </w:tcPr>
          <w:p w14:paraId="5845BE0B" w14:textId="77777777" w:rsidR="00064850" w:rsidRPr="00DD27AC" w:rsidRDefault="00064850" w:rsidP="00C600E0">
            <w:pPr>
              <w:pStyle w:val="Tabletext"/>
              <w:jc w:val="center"/>
            </w:pPr>
            <w:r w:rsidRPr="00DD27AC">
              <w:t>21</w:t>
            </w:r>
          </w:p>
        </w:tc>
        <w:tc>
          <w:tcPr>
            <w:tcW w:w="6313" w:type="dxa"/>
          </w:tcPr>
          <w:p w14:paraId="06989D5E" w14:textId="77777777" w:rsidR="00064850" w:rsidRPr="00DD27AC" w:rsidRDefault="00064850" w:rsidP="00C600E0">
            <w:pPr>
              <w:pStyle w:val="Tabletext"/>
            </w:pPr>
            <w:r w:rsidRPr="00DD27AC">
              <w:t>Cardinal Mark E</w:t>
            </w:r>
          </w:p>
        </w:tc>
      </w:tr>
      <w:tr w:rsidR="00064850" w:rsidRPr="00DD27AC" w14:paraId="15BB14C0" w14:textId="77777777" w:rsidTr="00C600E0">
        <w:trPr>
          <w:jc w:val="center"/>
        </w:trPr>
        <w:tc>
          <w:tcPr>
            <w:tcW w:w="2003" w:type="dxa"/>
          </w:tcPr>
          <w:p w14:paraId="696C8190" w14:textId="77777777" w:rsidR="00064850" w:rsidRPr="00DD27AC" w:rsidRDefault="00064850" w:rsidP="00C600E0">
            <w:pPr>
              <w:pStyle w:val="Tabletext"/>
            </w:pPr>
          </w:p>
        </w:tc>
        <w:tc>
          <w:tcPr>
            <w:tcW w:w="1323" w:type="dxa"/>
          </w:tcPr>
          <w:p w14:paraId="02B36874" w14:textId="77777777" w:rsidR="00064850" w:rsidRPr="00DD27AC" w:rsidRDefault="00064850" w:rsidP="00C600E0">
            <w:pPr>
              <w:pStyle w:val="Tabletext"/>
              <w:jc w:val="center"/>
            </w:pPr>
            <w:r w:rsidRPr="00DD27AC">
              <w:t>22</w:t>
            </w:r>
          </w:p>
        </w:tc>
        <w:tc>
          <w:tcPr>
            <w:tcW w:w="6313" w:type="dxa"/>
          </w:tcPr>
          <w:p w14:paraId="37BAD646" w14:textId="77777777" w:rsidR="00064850" w:rsidRPr="00DD27AC" w:rsidRDefault="00064850" w:rsidP="00C600E0">
            <w:pPr>
              <w:pStyle w:val="Tabletext"/>
            </w:pPr>
            <w:r w:rsidRPr="00DD27AC">
              <w:t>Cardinal Mark S</w:t>
            </w:r>
          </w:p>
        </w:tc>
      </w:tr>
      <w:tr w:rsidR="00064850" w:rsidRPr="00DD27AC" w14:paraId="2CDDB9B3" w14:textId="77777777" w:rsidTr="00C600E0">
        <w:trPr>
          <w:jc w:val="center"/>
        </w:trPr>
        <w:tc>
          <w:tcPr>
            <w:tcW w:w="2003" w:type="dxa"/>
          </w:tcPr>
          <w:p w14:paraId="4517C1A6" w14:textId="77777777" w:rsidR="00064850" w:rsidRPr="00DD27AC" w:rsidRDefault="00064850" w:rsidP="00C600E0">
            <w:pPr>
              <w:pStyle w:val="Tabletext"/>
            </w:pPr>
          </w:p>
        </w:tc>
        <w:tc>
          <w:tcPr>
            <w:tcW w:w="1323" w:type="dxa"/>
          </w:tcPr>
          <w:p w14:paraId="3B6CC41D" w14:textId="77777777" w:rsidR="00064850" w:rsidRPr="00DD27AC" w:rsidRDefault="00064850" w:rsidP="00C600E0">
            <w:pPr>
              <w:pStyle w:val="Tabletext"/>
              <w:jc w:val="center"/>
            </w:pPr>
            <w:r w:rsidRPr="00DD27AC">
              <w:t>23</w:t>
            </w:r>
          </w:p>
        </w:tc>
        <w:tc>
          <w:tcPr>
            <w:tcW w:w="6313" w:type="dxa"/>
          </w:tcPr>
          <w:p w14:paraId="56AC58F6" w14:textId="77777777" w:rsidR="00064850" w:rsidRPr="00DD27AC" w:rsidRDefault="00064850" w:rsidP="00C600E0">
            <w:pPr>
              <w:pStyle w:val="Tabletext"/>
            </w:pPr>
            <w:r w:rsidRPr="00DD27AC">
              <w:t>Cardinal Mark W</w:t>
            </w:r>
          </w:p>
        </w:tc>
      </w:tr>
      <w:tr w:rsidR="00064850" w:rsidRPr="00DD27AC" w14:paraId="0BE473A1" w14:textId="77777777" w:rsidTr="00C600E0">
        <w:trPr>
          <w:jc w:val="center"/>
        </w:trPr>
        <w:tc>
          <w:tcPr>
            <w:tcW w:w="2003" w:type="dxa"/>
          </w:tcPr>
          <w:p w14:paraId="5129C3D2" w14:textId="77777777" w:rsidR="00064850" w:rsidRPr="00DD27AC" w:rsidRDefault="00064850" w:rsidP="00C600E0">
            <w:pPr>
              <w:pStyle w:val="Tabletext"/>
            </w:pPr>
          </w:p>
        </w:tc>
        <w:tc>
          <w:tcPr>
            <w:tcW w:w="1323" w:type="dxa"/>
          </w:tcPr>
          <w:p w14:paraId="4A4A272E" w14:textId="77777777" w:rsidR="00064850" w:rsidRPr="00DD27AC" w:rsidRDefault="00064850" w:rsidP="00C600E0">
            <w:pPr>
              <w:pStyle w:val="Tabletext"/>
              <w:jc w:val="center"/>
            </w:pPr>
            <w:r w:rsidRPr="00DD27AC">
              <w:t>24</w:t>
            </w:r>
          </w:p>
        </w:tc>
        <w:tc>
          <w:tcPr>
            <w:tcW w:w="6313" w:type="dxa"/>
          </w:tcPr>
          <w:p w14:paraId="19CDEC06" w14:textId="77777777" w:rsidR="00064850" w:rsidRPr="00DD27AC" w:rsidRDefault="00064850" w:rsidP="00C600E0">
            <w:pPr>
              <w:pStyle w:val="Tabletext"/>
            </w:pPr>
            <w:r w:rsidRPr="00DD27AC">
              <w:t>Port hand Mark</w:t>
            </w:r>
          </w:p>
        </w:tc>
      </w:tr>
      <w:tr w:rsidR="00064850" w:rsidRPr="00DD27AC" w14:paraId="58855873" w14:textId="77777777" w:rsidTr="00C600E0">
        <w:trPr>
          <w:jc w:val="center"/>
        </w:trPr>
        <w:tc>
          <w:tcPr>
            <w:tcW w:w="2003" w:type="dxa"/>
          </w:tcPr>
          <w:p w14:paraId="5634ABF9" w14:textId="77777777" w:rsidR="00064850" w:rsidRPr="00DD27AC" w:rsidRDefault="00064850" w:rsidP="00C600E0">
            <w:pPr>
              <w:pStyle w:val="Tabletext"/>
            </w:pPr>
          </w:p>
        </w:tc>
        <w:tc>
          <w:tcPr>
            <w:tcW w:w="1323" w:type="dxa"/>
          </w:tcPr>
          <w:p w14:paraId="3DB64A0C" w14:textId="77777777" w:rsidR="00064850" w:rsidRPr="00DD27AC" w:rsidRDefault="00064850" w:rsidP="00C600E0">
            <w:pPr>
              <w:pStyle w:val="Tabletext"/>
              <w:jc w:val="center"/>
            </w:pPr>
            <w:r w:rsidRPr="00DD27AC">
              <w:t>25</w:t>
            </w:r>
          </w:p>
        </w:tc>
        <w:tc>
          <w:tcPr>
            <w:tcW w:w="6313" w:type="dxa"/>
          </w:tcPr>
          <w:p w14:paraId="154378FE" w14:textId="77777777" w:rsidR="00064850" w:rsidRPr="00DD27AC" w:rsidRDefault="00064850" w:rsidP="00C600E0">
            <w:pPr>
              <w:pStyle w:val="Tabletext"/>
            </w:pPr>
            <w:r w:rsidRPr="00DD27AC">
              <w:t>Starboard hand Mark</w:t>
            </w:r>
          </w:p>
        </w:tc>
      </w:tr>
      <w:tr w:rsidR="00064850" w:rsidRPr="00DD27AC" w14:paraId="41797236" w14:textId="77777777" w:rsidTr="00C600E0">
        <w:trPr>
          <w:jc w:val="center"/>
        </w:trPr>
        <w:tc>
          <w:tcPr>
            <w:tcW w:w="2003" w:type="dxa"/>
          </w:tcPr>
          <w:p w14:paraId="0E9F2C1E" w14:textId="77777777" w:rsidR="00064850" w:rsidRPr="00DD27AC" w:rsidRDefault="00064850" w:rsidP="00C600E0">
            <w:pPr>
              <w:pStyle w:val="Tabletext"/>
            </w:pPr>
          </w:p>
        </w:tc>
        <w:tc>
          <w:tcPr>
            <w:tcW w:w="1323" w:type="dxa"/>
          </w:tcPr>
          <w:p w14:paraId="0B6C2370" w14:textId="77777777" w:rsidR="00064850" w:rsidRPr="00DD27AC" w:rsidRDefault="00064850" w:rsidP="00C600E0">
            <w:pPr>
              <w:pStyle w:val="Tabletext"/>
              <w:jc w:val="center"/>
            </w:pPr>
            <w:r w:rsidRPr="00DD27AC">
              <w:t>26</w:t>
            </w:r>
          </w:p>
        </w:tc>
        <w:tc>
          <w:tcPr>
            <w:tcW w:w="6313" w:type="dxa"/>
          </w:tcPr>
          <w:p w14:paraId="4E983D6E" w14:textId="77777777" w:rsidR="00064850" w:rsidRPr="00DD27AC" w:rsidRDefault="00064850" w:rsidP="00C600E0">
            <w:pPr>
              <w:pStyle w:val="Tabletext"/>
            </w:pPr>
            <w:r w:rsidRPr="00DD27AC">
              <w:t>Preferred Channel Port hand</w:t>
            </w:r>
          </w:p>
        </w:tc>
      </w:tr>
      <w:tr w:rsidR="00064850" w:rsidRPr="00DD27AC" w14:paraId="151ED8F2" w14:textId="77777777" w:rsidTr="00C600E0">
        <w:trPr>
          <w:jc w:val="center"/>
        </w:trPr>
        <w:tc>
          <w:tcPr>
            <w:tcW w:w="2003" w:type="dxa"/>
          </w:tcPr>
          <w:p w14:paraId="6B1F65DE" w14:textId="77777777" w:rsidR="00064850" w:rsidRPr="00DD27AC" w:rsidRDefault="00064850" w:rsidP="00C600E0">
            <w:pPr>
              <w:pStyle w:val="Tabletext"/>
            </w:pPr>
          </w:p>
        </w:tc>
        <w:tc>
          <w:tcPr>
            <w:tcW w:w="1323" w:type="dxa"/>
          </w:tcPr>
          <w:p w14:paraId="2E93F733" w14:textId="77777777" w:rsidR="00064850" w:rsidRPr="00DD27AC" w:rsidRDefault="00064850" w:rsidP="00C600E0">
            <w:pPr>
              <w:pStyle w:val="Tabletext"/>
              <w:jc w:val="center"/>
            </w:pPr>
            <w:r w:rsidRPr="00DD27AC">
              <w:t>27</w:t>
            </w:r>
          </w:p>
        </w:tc>
        <w:tc>
          <w:tcPr>
            <w:tcW w:w="6313" w:type="dxa"/>
          </w:tcPr>
          <w:p w14:paraId="7D7F3B9C" w14:textId="77777777" w:rsidR="00064850" w:rsidRPr="00DD27AC" w:rsidRDefault="00064850" w:rsidP="00C600E0">
            <w:pPr>
              <w:pStyle w:val="Tabletext"/>
            </w:pPr>
            <w:r w:rsidRPr="00DD27AC">
              <w:t>Preferred Channel Starboard hand</w:t>
            </w:r>
          </w:p>
        </w:tc>
      </w:tr>
      <w:tr w:rsidR="00064850" w:rsidRPr="00DD27AC" w14:paraId="5224F038" w14:textId="77777777" w:rsidTr="00C600E0">
        <w:trPr>
          <w:jc w:val="center"/>
        </w:trPr>
        <w:tc>
          <w:tcPr>
            <w:tcW w:w="2003" w:type="dxa"/>
          </w:tcPr>
          <w:p w14:paraId="5B756666" w14:textId="77777777" w:rsidR="00064850" w:rsidRPr="00DD27AC" w:rsidRDefault="00064850" w:rsidP="00C600E0">
            <w:pPr>
              <w:pStyle w:val="Tabletext"/>
            </w:pPr>
          </w:p>
        </w:tc>
        <w:tc>
          <w:tcPr>
            <w:tcW w:w="1323" w:type="dxa"/>
          </w:tcPr>
          <w:p w14:paraId="41E63085" w14:textId="77777777" w:rsidR="00064850" w:rsidRPr="00DD27AC" w:rsidRDefault="00064850" w:rsidP="00C600E0">
            <w:pPr>
              <w:pStyle w:val="Tabletext"/>
              <w:jc w:val="center"/>
            </w:pPr>
            <w:r w:rsidRPr="00DD27AC">
              <w:t>28</w:t>
            </w:r>
          </w:p>
        </w:tc>
        <w:tc>
          <w:tcPr>
            <w:tcW w:w="6313" w:type="dxa"/>
          </w:tcPr>
          <w:p w14:paraId="36E03383" w14:textId="77777777" w:rsidR="00064850" w:rsidRPr="00DD27AC" w:rsidRDefault="00064850" w:rsidP="00C600E0">
            <w:pPr>
              <w:pStyle w:val="Tabletext"/>
            </w:pPr>
            <w:r w:rsidRPr="00DD27AC">
              <w:t>Isolated danger</w:t>
            </w:r>
          </w:p>
        </w:tc>
      </w:tr>
      <w:tr w:rsidR="00064850" w:rsidRPr="00DD27AC" w14:paraId="1E9EDDA8" w14:textId="77777777" w:rsidTr="00C600E0">
        <w:trPr>
          <w:jc w:val="center"/>
        </w:trPr>
        <w:tc>
          <w:tcPr>
            <w:tcW w:w="2003" w:type="dxa"/>
          </w:tcPr>
          <w:p w14:paraId="6E20870E" w14:textId="77777777" w:rsidR="00064850" w:rsidRPr="00DD27AC" w:rsidRDefault="00064850" w:rsidP="00C600E0">
            <w:pPr>
              <w:pStyle w:val="Tabletext"/>
            </w:pPr>
          </w:p>
        </w:tc>
        <w:tc>
          <w:tcPr>
            <w:tcW w:w="1323" w:type="dxa"/>
          </w:tcPr>
          <w:p w14:paraId="70EA27CF" w14:textId="77777777" w:rsidR="00064850" w:rsidRPr="00DD27AC" w:rsidRDefault="00064850" w:rsidP="00C600E0">
            <w:pPr>
              <w:pStyle w:val="Tabletext"/>
              <w:jc w:val="center"/>
            </w:pPr>
            <w:r w:rsidRPr="00DD27AC">
              <w:t>29</w:t>
            </w:r>
          </w:p>
        </w:tc>
        <w:tc>
          <w:tcPr>
            <w:tcW w:w="6313" w:type="dxa"/>
          </w:tcPr>
          <w:p w14:paraId="620616A0" w14:textId="77777777" w:rsidR="00064850" w:rsidRPr="00DD27AC" w:rsidRDefault="00064850" w:rsidP="00C600E0">
            <w:pPr>
              <w:pStyle w:val="Tabletext"/>
            </w:pPr>
            <w:r w:rsidRPr="00DD27AC">
              <w:t>Safe Water</w:t>
            </w:r>
          </w:p>
        </w:tc>
      </w:tr>
      <w:tr w:rsidR="00064850" w:rsidRPr="00DD27AC" w14:paraId="72DB57E9" w14:textId="77777777" w:rsidTr="00C600E0">
        <w:trPr>
          <w:jc w:val="center"/>
        </w:trPr>
        <w:tc>
          <w:tcPr>
            <w:tcW w:w="2003" w:type="dxa"/>
            <w:tcBorders>
              <w:bottom w:val="single" w:sz="4" w:space="0" w:color="auto"/>
            </w:tcBorders>
          </w:tcPr>
          <w:p w14:paraId="4FAA2E3A" w14:textId="77777777" w:rsidR="00064850" w:rsidRPr="00DD27AC" w:rsidRDefault="00064850" w:rsidP="00C600E0">
            <w:pPr>
              <w:pStyle w:val="Tabletext"/>
            </w:pPr>
          </w:p>
        </w:tc>
        <w:tc>
          <w:tcPr>
            <w:tcW w:w="1323" w:type="dxa"/>
            <w:tcBorders>
              <w:bottom w:val="single" w:sz="4" w:space="0" w:color="auto"/>
            </w:tcBorders>
          </w:tcPr>
          <w:p w14:paraId="4EBC49C0" w14:textId="77777777" w:rsidR="00064850" w:rsidRPr="00DD27AC" w:rsidRDefault="00064850" w:rsidP="00C600E0">
            <w:pPr>
              <w:pStyle w:val="Tabletext"/>
              <w:jc w:val="center"/>
            </w:pPr>
            <w:r w:rsidRPr="00DD27AC">
              <w:t>30</w:t>
            </w:r>
          </w:p>
        </w:tc>
        <w:tc>
          <w:tcPr>
            <w:tcW w:w="6313" w:type="dxa"/>
            <w:tcBorders>
              <w:bottom w:val="single" w:sz="4" w:space="0" w:color="auto"/>
            </w:tcBorders>
          </w:tcPr>
          <w:p w14:paraId="28662D0F" w14:textId="77777777" w:rsidR="00064850" w:rsidRPr="00DD27AC" w:rsidRDefault="00064850" w:rsidP="00C600E0">
            <w:pPr>
              <w:pStyle w:val="Tabletext"/>
            </w:pPr>
            <w:r w:rsidRPr="00DD27AC">
              <w:t>Special Mark</w:t>
            </w:r>
          </w:p>
        </w:tc>
      </w:tr>
      <w:tr w:rsidR="00064850" w:rsidRPr="00DD27AC" w14:paraId="4E1D1502" w14:textId="77777777" w:rsidTr="00C600E0">
        <w:trPr>
          <w:jc w:val="center"/>
        </w:trPr>
        <w:tc>
          <w:tcPr>
            <w:tcW w:w="2003" w:type="dxa"/>
            <w:tcBorders>
              <w:bottom w:val="single" w:sz="4" w:space="0" w:color="auto"/>
            </w:tcBorders>
          </w:tcPr>
          <w:p w14:paraId="63C88013" w14:textId="77777777" w:rsidR="00064850" w:rsidRPr="00DD27AC" w:rsidRDefault="00064850" w:rsidP="00C600E0">
            <w:pPr>
              <w:pStyle w:val="Tabletext"/>
            </w:pPr>
          </w:p>
        </w:tc>
        <w:tc>
          <w:tcPr>
            <w:tcW w:w="1323" w:type="dxa"/>
            <w:tcBorders>
              <w:bottom w:val="single" w:sz="4" w:space="0" w:color="auto"/>
            </w:tcBorders>
          </w:tcPr>
          <w:p w14:paraId="1DE6519D" w14:textId="77777777" w:rsidR="00064850" w:rsidRPr="00DD27AC" w:rsidRDefault="00064850" w:rsidP="00C600E0">
            <w:pPr>
              <w:pStyle w:val="Tabletext"/>
              <w:jc w:val="center"/>
            </w:pPr>
            <w:r w:rsidRPr="00DD27AC">
              <w:t>31</w:t>
            </w:r>
          </w:p>
        </w:tc>
        <w:tc>
          <w:tcPr>
            <w:tcW w:w="6313" w:type="dxa"/>
            <w:tcBorders>
              <w:bottom w:val="single" w:sz="4" w:space="0" w:color="auto"/>
            </w:tcBorders>
          </w:tcPr>
          <w:p w14:paraId="27D5BF6A" w14:textId="28771CCB" w:rsidR="00064850" w:rsidRPr="00DD27AC" w:rsidRDefault="00FB30DE" w:rsidP="00772110">
            <w:pPr>
              <w:pStyle w:val="Tabletext"/>
            </w:pPr>
            <w:ins w:id="69" w:author="Antti Kukkonen" w:date="2019-02-07T05:41:00Z">
              <w:r>
                <w:t xml:space="preserve">Mobile </w:t>
              </w:r>
              <w:proofErr w:type="spellStart"/>
              <w:r>
                <w:t>AtoN</w:t>
              </w:r>
            </w:ins>
            <w:proofErr w:type="spellEnd"/>
            <w:ins w:id="70" w:author="Antti Kukkonen" w:date="2019-02-07T06:07:00Z">
              <w:r>
                <w:t>/</w:t>
              </w:r>
            </w:ins>
            <w:r w:rsidR="00064850" w:rsidRPr="00DD27AC">
              <w:t>Light Vessel/LANBY</w:t>
            </w:r>
            <w:ins w:id="71" w:author="Bober" w:date="2018-11-08T14:28:00Z">
              <w:r w:rsidR="00064850" w:rsidRPr="00F562D5">
                <w:t>/</w:t>
              </w:r>
              <w:r w:rsidR="00064850">
                <w:t>Mobile Offshore Drilling Units</w:t>
              </w:r>
            </w:ins>
            <w:r w:rsidR="00064850" w:rsidRPr="00DD27AC">
              <w:t>/Rigs</w:t>
            </w:r>
            <w:ins w:id="72" w:author="Antti Kukkonen" w:date="2019-02-07T05:42:00Z">
              <w:del w:id="73" w:author="Bober" w:date="2019-04-03T05:26:00Z">
                <w:r w:rsidDel="00772110">
                  <w:delText xml:space="preserve">. </w:delText>
                </w:r>
              </w:del>
            </w:ins>
            <w:ins w:id="74" w:author="Antti Kukkonen" w:date="2019-02-07T06:06:00Z">
              <w:del w:id="75" w:author="Bober" w:date="2019-04-03T05:26:00Z">
                <w:r w:rsidDel="00772110">
                  <w:delText xml:space="preserve">See </w:delText>
                </w:r>
                <w:r w:rsidRPr="00DD27AC" w:rsidDel="00772110">
                  <w:delText>NOTE 1 </w:delText>
                </w:r>
              </w:del>
            </w:ins>
          </w:p>
        </w:tc>
      </w:tr>
      <w:tr w:rsidR="00064850" w:rsidRPr="00DD27AC" w14:paraId="5874245B" w14:textId="77777777" w:rsidTr="00C600E0">
        <w:trPr>
          <w:jc w:val="center"/>
        </w:trPr>
        <w:tc>
          <w:tcPr>
            <w:tcW w:w="9639" w:type="dxa"/>
            <w:gridSpan w:val="3"/>
            <w:tcBorders>
              <w:top w:val="single" w:sz="4" w:space="0" w:color="auto"/>
              <w:left w:val="nil"/>
              <w:bottom w:val="nil"/>
              <w:right w:val="nil"/>
            </w:tcBorders>
          </w:tcPr>
          <w:p w14:paraId="4CBBBCDA" w14:textId="77777777" w:rsidR="00064850" w:rsidRPr="00DD27AC" w:rsidRDefault="00064850" w:rsidP="00C600E0">
            <w:pPr>
              <w:pStyle w:val="Tabletext"/>
              <w:rPr>
                <w:b/>
              </w:rPr>
            </w:pPr>
            <w:r w:rsidRPr="00DD27AC">
              <w:t>NOTE 1 – The types of aids to navigation listed above are based on the IALA Maritime Buoyage System, where applicable.</w:t>
            </w:r>
          </w:p>
          <w:p w14:paraId="5948C9D7" w14:textId="77777777" w:rsidR="00064850" w:rsidRPr="00DD27AC" w:rsidRDefault="00064850" w:rsidP="00C600E0">
            <w:pPr>
              <w:pStyle w:val="Tabletext"/>
              <w:rPr>
                <w:b/>
              </w:rPr>
            </w:pPr>
            <w:r w:rsidRPr="00DD27AC">
              <w:t>NOTE 2 – There is potential for confusion when deciding whether an aid is lighted or unlighted. Competent authorities may wish to use the regional/local section of the message to indicate this.</w:t>
            </w:r>
          </w:p>
        </w:tc>
      </w:tr>
    </w:tbl>
    <w:p w14:paraId="7AA39C6F" w14:textId="77777777" w:rsidR="002F58A1" w:rsidRDefault="002F58A1" w:rsidP="002F58A1">
      <w:pPr>
        <w:pStyle w:val="Tablefin"/>
      </w:pPr>
    </w:p>
    <w:p w14:paraId="489BC096" w14:textId="77777777" w:rsidR="00FB59F2" w:rsidRDefault="00FB59F2" w:rsidP="00FB59F2"/>
    <w:p w14:paraId="3C44BF42" w14:textId="2DC3895E" w:rsidR="00064850" w:rsidRPr="00DD27AC" w:rsidDel="00FB59F2" w:rsidRDefault="00064850" w:rsidP="00064850">
      <w:pPr>
        <w:pStyle w:val="Heading2"/>
        <w:rPr>
          <w:ins w:id="76" w:author="Author" w:date="2018-06-16T11:10:00Z"/>
          <w:del w:id="77" w:author="Bober" w:date="2019-04-04T01:42:00Z"/>
          <w:lang w:val="en-US" w:eastAsia="zh-CN"/>
        </w:rPr>
      </w:pPr>
      <w:ins w:id="78" w:author="Author" w:date="2018-06-16T11:10:00Z">
        <w:del w:id="79" w:author="Bober" w:date="2019-04-04T01:42:00Z">
          <w:r w:rsidRPr="00DD27AC" w:rsidDel="00FB59F2">
            <w:rPr>
              <w:lang w:val="en-US"/>
            </w:rPr>
            <w:delText>3.2</w:delText>
          </w:r>
          <w:r w:rsidRPr="00DD27AC" w:rsidDel="00FB59F2">
            <w:rPr>
              <w:rFonts w:hint="eastAsia"/>
              <w:lang w:val="en-US" w:eastAsia="zh-CN"/>
            </w:rPr>
            <w:delText>6</w:delText>
          </w:r>
          <w:r w:rsidRPr="00DD27AC" w:rsidDel="00FB59F2">
            <w:rPr>
              <w:lang w:val="en-US"/>
            </w:rPr>
            <w:tab/>
            <w:delText>Message 2</w:delText>
          </w:r>
          <w:r w:rsidRPr="00DD27AC" w:rsidDel="00FB59F2">
            <w:rPr>
              <w:rFonts w:hint="eastAsia"/>
              <w:lang w:val="en-US" w:eastAsia="zh-CN"/>
            </w:rPr>
            <w:delText>8</w:delText>
          </w:r>
          <w:r w:rsidRPr="00DD27AC" w:rsidDel="00FB59F2">
            <w:rPr>
              <w:lang w:val="en-US"/>
            </w:rPr>
            <w:delText xml:space="preserve">: </w:delText>
          </w:r>
          <w:r w:rsidRPr="00DD27AC" w:rsidDel="00FB59F2">
            <w:rPr>
              <w:rFonts w:hint="eastAsia"/>
              <w:lang w:val="en-US" w:eastAsia="zh-CN"/>
            </w:rPr>
            <w:delText xml:space="preserve">Identification and position report for </w:delText>
          </w:r>
          <w:r w:rsidRPr="00DD27AC" w:rsidDel="00FB59F2">
            <w:rPr>
              <w:lang w:val="en-US" w:eastAsia="zh-CN"/>
            </w:rPr>
            <w:delText>autonomous maritime radio devices</w:delText>
          </w:r>
        </w:del>
      </w:ins>
    </w:p>
    <w:p w14:paraId="6BEF45D3" w14:textId="41D49165" w:rsidR="00DE00BD" w:rsidRPr="00DD27AC" w:rsidDel="00FB59F2" w:rsidRDefault="00064850" w:rsidP="00064850">
      <w:pPr>
        <w:rPr>
          <w:ins w:id="80" w:author="Author" w:date="2018-06-16T11:10:00Z"/>
          <w:del w:id="81" w:author="Bober" w:date="2019-04-04T01:42:00Z"/>
          <w:lang w:val="en-US" w:eastAsia="zh-CN"/>
        </w:rPr>
      </w:pPr>
      <w:ins w:id="82" w:author="Author" w:date="2018-06-16T11:10:00Z">
        <w:del w:id="83" w:author="Bober" w:date="2019-04-03T08:14:00Z">
          <w:r w:rsidRPr="00DD27AC" w:rsidDel="00DE00BD">
            <w:rPr>
              <w:lang w:val="en-US" w:eastAsia="zh-CN"/>
            </w:rPr>
            <w:delText>T</w:delText>
          </w:r>
          <w:r w:rsidRPr="00DD27AC" w:rsidDel="00DE00BD">
            <w:rPr>
              <w:rFonts w:hint="eastAsia"/>
              <w:lang w:val="en-US" w:eastAsia="zh-CN"/>
            </w:rPr>
            <w:delText xml:space="preserve">his message is only transmitted by AMRD for the purpose of identification and position report. </w:delText>
          </w:r>
          <w:r w:rsidRPr="00DD27AC" w:rsidDel="00DE00BD">
            <w:rPr>
              <w:lang w:val="en-US" w:eastAsia="zh-CN"/>
            </w:rPr>
            <w:delText>T</w:delText>
          </w:r>
          <w:r w:rsidRPr="00DD27AC" w:rsidDel="00DE00BD">
            <w:rPr>
              <w:rFonts w:hint="eastAsia"/>
              <w:lang w:val="en-US" w:eastAsia="zh-CN"/>
            </w:rPr>
            <w:delText xml:space="preserve">he message </w:delText>
          </w:r>
          <w:r w:rsidRPr="00DD27AC" w:rsidDel="00DE00BD">
            <w:rPr>
              <w:lang w:val="en-US" w:eastAsia="zh-CN"/>
            </w:rPr>
            <w:delText>occupies</w:delText>
          </w:r>
          <w:r w:rsidRPr="00DD27AC" w:rsidDel="00DE00BD">
            <w:rPr>
              <w:rFonts w:hint="eastAsia"/>
              <w:lang w:val="en-US" w:eastAsia="zh-CN"/>
            </w:rPr>
            <w:delText xml:space="preserve"> one time slot.</w:delText>
          </w:r>
        </w:del>
      </w:ins>
    </w:p>
    <w:p w14:paraId="757F6374" w14:textId="5640EEDE" w:rsidR="00064850" w:rsidRPr="00DD27AC" w:rsidDel="00FB59F2" w:rsidRDefault="00064850" w:rsidP="00064850">
      <w:pPr>
        <w:pStyle w:val="TableNo"/>
        <w:rPr>
          <w:ins w:id="84" w:author="Author" w:date="2018-06-16T11:10:00Z"/>
          <w:del w:id="85" w:author="Bober" w:date="2019-04-04T01:42:00Z"/>
          <w:lang w:val="en-US" w:eastAsia="zh-CN"/>
        </w:rPr>
      </w:pPr>
      <w:ins w:id="86" w:author="Author" w:date="2018-06-16T11:10:00Z">
        <w:del w:id="87" w:author="Bober" w:date="2019-04-04T01:42:00Z">
          <w:r w:rsidRPr="00DD27AC" w:rsidDel="00FB59F2">
            <w:rPr>
              <w:lang w:val="en-US"/>
            </w:rPr>
            <w:delText xml:space="preserve">TABLE </w:delText>
          </w:r>
          <w:r w:rsidRPr="00DD27AC" w:rsidDel="00FB59F2">
            <w:rPr>
              <w:rFonts w:hint="eastAsia"/>
              <w:lang w:val="en-US" w:eastAsia="zh-CN"/>
            </w:rPr>
            <w:delText>84</w:delText>
          </w:r>
          <w:r w:rsidRPr="00DD27AC" w:rsidDel="00FB59F2">
            <w:rPr>
              <w:i/>
              <w:iCs/>
              <w:caps w:val="0"/>
              <w:lang w:val="en-US" w:eastAsia="zh-CN"/>
            </w:rPr>
            <w:delText>bis</w:delText>
          </w:r>
        </w:del>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064850" w:rsidRPr="00DD27AC" w:rsidDel="00FB59F2" w14:paraId="19BCD9AB" w14:textId="5F9E7C53" w:rsidTr="00C600E0">
        <w:trPr>
          <w:cantSplit/>
          <w:tblHeader/>
          <w:jc w:val="center"/>
          <w:ins w:id="88" w:author="Author" w:date="2018-06-16T11:10:00Z"/>
          <w:del w:id="89" w:author="Bober" w:date="2019-04-04T01:42:00Z"/>
        </w:trPr>
        <w:tc>
          <w:tcPr>
            <w:tcW w:w="1682" w:type="dxa"/>
            <w:shd w:val="clear" w:color="auto" w:fill="FFFFFF"/>
            <w:vAlign w:val="center"/>
          </w:tcPr>
          <w:p w14:paraId="33175573" w14:textId="1418A713" w:rsidR="00064850" w:rsidRPr="00DD27AC" w:rsidDel="00FB59F2" w:rsidRDefault="00064850" w:rsidP="00C600E0">
            <w:pPr>
              <w:pStyle w:val="Tablehead"/>
              <w:rPr>
                <w:ins w:id="90" w:author="Author" w:date="2018-06-16T11:10:00Z"/>
                <w:del w:id="91" w:author="Bober" w:date="2019-04-04T01:42:00Z"/>
              </w:rPr>
            </w:pPr>
            <w:ins w:id="92" w:author="Author" w:date="2018-06-16T11:10:00Z">
              <w:del w:id="93" w:author="Bober" w:date="2019-04-04T01:42:00Z">
                <w:r w:rsidRPr="00DD27AC" w:rsidDel="00FB59F2">
                  <w:delText>Parameter</w:delText>
                </w:r>
              </w:del>
            </w:ins>
          </w:p>
        </w:tc>
        <w:tc>
          <w:tcPr>
            <w:tcW w:w="1436" w:type="dxa"/>
            <w:shd w:val="clear" w:color="auto" w:fill="FFFFFF"/>
            <w:vAlign w:val="center"/>
          </w:tcPr>
          <w:p w14:paraId="2135DD71" w14:textId="10CE3103" w:rsidR="00064850" w:rsidRPr="00DD27AC" w:rsidDel="00FB59F2" w:rsidRDefault="00064850" w:rsidP="00C600E0">
            <w:pPr>
              <w:pStyle w:val="Tablehead"/>
              <w:rPr>
                <w:ins w:id="94" w:author="Author" w:date="2018-06-16T11:10:00Z"/>
                <w:del w:id="95" w:author="Bober" w:date="2019-04-04T01:42:00Z"/>
                <w:lang w:val="en-US"/>
              </w:rPr>
            </w:pPr>
            <w:ins w:id="96" w:author="Author" w:date="2018-06-16T11:10:00Z">
              <w:del w:id="97" w:author="Bober" w:date="2019-04-04T01:42:00Z">
                <w:r w:rsidRPr="00DD27AC" w:rsidDel="00FB59F2">
                  <w:rPr>
                    <w:lang w:val="en-US"/>
                  </w:rPr>
                  <w:delText>Number of bits</w:delText>
                </w:r>
              </w:del>
            </w:ins>
          </w:p>
        </w:tc>
        <w:tc>
          <w:tcPr>
            <w:tcW w:w="6515" w:type="dxa"/>
            <w:shd w:val="clear" w:color="auto" w:fill="FFFFFF"/>
            <w:vAlign w:val="center"/>
          </w:tcPr>
          <w:p w14:paraId="2A7D0887" w14:textId="513B00E7" w:rsidR="00064850" w:rsidRPr="00DD27AC" w:rsidDel="00FB59F2" w:rsidRDefault="00064850" w:rsidP="00C600E0">
            <w:pPr>
              <w:pStyle w:val="Tablehead"/>
              <w:rPr>
                <w:ins w:id="98" w:author="Author" w:date="2018-06-16T11:10:00Z"/>
                <w:del w:id="99" w:author="Bober" w:date="2019-04-04T01:42:00Z"/>
                <w:lang w:val="en-US"/>
              </w:rPr>
            </w:pPr>
            <w:ins w:id="100" w:author="Author" w:date="2018-06-16T11:10:00Z">
              <w:del w:id="101" w:author="Bober" w:date="2019-04-04T01:42:00Z">
                <w:r w:rsidRPr="00DD27AC" w:rsidDel="00FB59F2">
                  <w:rPr>
                    <w:lang w:val="en-US"/>
                  </w:rPr>
                  <w:delText>Description</w:delText>
                </w:r>
              </w:del>
            </w:ins>
          </w:p>
        </w:tc>
      </w:tr>
      <w:tr w:rsidR="00064850" w:rsidRPr="00DD27AC" w:rsidDel="00FB59F2" w14:paraId="3F5529A6" w14:textId="6756239C" w:rsidTr="00C600E0">
        <w:trPr>
          <w:cantSplit/>
          <w:jc w:val="center"/>
          <w:ins w:id="102" w:author="Author" w:date="2018-06-16T11:10:00Z"/>
          <w:del w:id="103" w:author="Bober" w:date="2019-04-04T01:42:00Z"/>
        </w:trPr>
        <w:tc>
          <w:tcPr>
            <w:tcW w:w="1682" w:type="dxa"/>
          </w:tcPr>
          <w:p w14:paraId="7CF7388E" w14:textId="5E147742" w:rsidR="00064850" w:rsidRPr="00DD27AC" w:rsidDel="00FB59F2" w:rsidRDefault="00064850" w:rsidP="00C600E0">
            <w:pPr>
              <w:pStyle w:val="Tabletext"/>
              <w:rPr>
                <w:ins w:id="104" w:author="Author" w:date="2018-06-16T11:10:00Z"/>
                <w:del w:id="105" w:author="Bober" w:date="2019-04-04T01:42:00Z"/>
                <w:lang w:val="en-US"/>
              </w:rPr>
            </w:pPr>
            <w:ins w:id="106" w:author="Author" w:date="2018-06-16T11:10:00Z">
              <w:del w:id="107" w:author="Bober" w:date="2019-04-04T01:42:00Z">
                <w:r w:rsidRPr="00DD27AC" w:rsidDel="00FB59F2">
                  <w:rPr>
                    <w:lang w:val="en-US"/>
                  </w:rPr>
                  <w:delText>Message ID</w:delText>
                </w:r>
              </w:del>
            </w:ins>
          </w:p>
        </w:tc>
        <w:tc>
          <w:tcPr>
            <w:tcW w:w="1436" w:type="dxa"/>
          </w:tcPr>
          <w:p w14:paraId="33418BB5" w14:textId="52300986" w:rsidR="00064850" w:rsidRPr="00DD27AC" w:rsidDel="00FB59F2" w:rsidRDefault="00064850" w:rsidP="00C600E0">
            <w:pPr>
              <w:pStyle w:val="Tabletext"/>
              <w:jc w:val="center"/>
              <w:rPr>
                <w:ins w:id="108" w:author="Author" w:date="2018-06-16T11:10:00Z"/>
                <w:del w:id="109" w:author="Bober" w:date="2019-04-04T01:42:00Z"/>
                <w:lang w:val="en-US"/>
              </w:rPr>
            </w:pPr>
            <w:ins w:id="110" w:author="Author" w:date="2018-06-16T11:10:00Z">
              <w:del w:id="111" w:author="Bober" w:date="2019-04-04T01:42:00Z">
                <w:r w:rsidRPr="00DD27AC" w:rsidDel="00FB59F2">
                  <w:rPr>
                    <w:lang w:val="en-US"/>
                  </w:rPr>
                  <w:delText>6</w:delText>
                </w:r>
              </w:del>
            </w:ins>
          </w:p>
        </w:tc>
        <w:tc>
          <w:tcPr>
            <w:tcW w:w="6515" w:type="dxa"/>
          </w:tcPr>
          <w:p w14:paraId="74997CC9" w14:textId="2B3D3CE7" w:rsidR="00064850" w:rsidRPr="00DD27AC" w:rsidDel="00FB59F2" w:rsidRDefault="00064850" w:rsidP="00C600E0">
            <w:pPr>
              <w:pStyle w:val="Tabletext"/>
              <w:rPr>
                <w:ins w:id="112" w:author="Author" w:date="2018-06-16T11:10:00Z"/>
                <w:del w:id="113" w:author="Bober" w:date="2019-04-04T01:42:00Z"/>
                <w:lang w:val="en-US" w:eastAsia="zh-CN"/>
              </w:rPr>
            </w:pPr>
            <w:ins w:id="114" w:author="Author" w:date="2018-06-16T11:10:00Z">
              <w:del w:id="115" w:author="Bober" w:date="2019-04-04T01:42:00Z">
                <w:r w:rsidRPr="00DD27AC" w:rsidDel="00FB59F2">
                  <w:rPr>
                    <w:lang w:val="en-US"/>
                  </w:rPr>
                  <w:delText>Identifier for Message 2</w:delText>
                </w:r>
                <w:r w:rsidRPr="00DD27AC" w:rsidDel="00FB59F2">
                  <w:rPr>
                    <w:rFonts w:hint="eastAsia"/>
                    <w:lang w:val="en-US" w:eastAsia="zh-CN"/>
                  </w:rPr>
                  <w:delText>8</w:delText>
                </w:r>
              </w:del>
            </w:ins>
          </w:p>
        </w:tc>
      </w:tr>
      <w:tr w:rsidR="00064850" w:rsidRPr="00DD27AC" w:rsidDel="00FB59F2" w14:paraId="70477CE3" w14:textId="645143ED" w:rsidTr="00C600E0">
        <w:trPr>
          <w:cantSplit/>
          <w:jc w:val="center"/>
          <w:ins w:id="116" w:author="Author" w:date="2018-06-16T11:10:00Z"/>
          <w:del w:id="117" w:author="Bober" w:date="2019-04-04T01:42:00Z"/>
        </w:trPr>
        <w:tc>
          <w:tcPr>
            <w:tcW w:w="1682" w:type="dxa"/>
          </w:tcPr>
          <w:p w14:paraId="412B9E3F" w14:textId="6EA112A0" w:rsidR="00064850" w:rsidRPr="00DD27AC" w:rsidDel="00FB59F2" w:rsidRDefault="00064850" w:rsidP="00C600E0">
            <w:pPr>
              <w:pStyle w:val="Tabletext"/>
              <w:rPr>
                <w:ins w:id="118" w:author="Author" w:date="2018-06-16T11:10:00Z"/>
                <w:del w:id="119" w:author="Bober" w:date="2019-04-04T01:42:00Z"/>
                <w:lang w:val="en-US"/>
              </w:rPr>
            </w:pPr>
            <w:ins w:id="120" w:author="Author" w:date="2018-06-16T11:10:00Z">
              <w:del w:id="121" w:author="Bober" w:date="2019-04-04T01:42:00Z">
                <w:r w:rsidRPr="00DD27AC" w:rsidDel="00FB59F2">
                  <w:rPr>
                    <w:lang w:val="en-US"/>
                  </w:rPr>
                  <w:delText>Repeat indicator</w:delText>
                </w:r>
              </w:del>
            </w:ins>
          </w:p>
        </w:tc>
        <w:tc>
          <w:tcPr>
            <w:tcW w:w="1436" w:type="dxa"/>
          </w:tcPr>
          <w:p w14:paraId="4162A1AA" w14:textId="3454871A" w:rsidR="00064850" w:rsidRPr="00DD27AC" w:rsidDel="00FB59F2" w:rsidRDefault="00064850" w:rsidP="00C600E0">
            <w:pPr>
              <w:pStyle w:val="Tabletext"/>
              <w:jc w:val="center"/>
              <w:rPr>
                <w:ins w:id="122" w:author="Author" w:date="2018-06-16T11:10:00Z"/>
                <w:del w:id="123" w:author="Bober" w:date="2019-04-04T01:42:00Z"/>
                <w:lang w:val="en-US"/>
              </w:rPr>
            </w:pPr>
            <w:ins w:id="124" w:author="Author" w:date="2018-06-16T11:10:00Z">
              <w:del w:id="125" w:author="Bober" w:date="2019-04-04T01:42:00Z">
                <w:r w:rsidRPr="00DD27AC" w:rsidDel="00FB59F2">
                  <w:rPr>
                    <w:lang w:val="en-US"/>
                  </w:rPr>
                  <w:delText>2</w:delText>
                </w:r>
              </w:del>
            </w:ins>
          </w:p>
        </w:tc>
        <w:tc>
          <w:tcPr>
            <w:tcW w:w="6515" w:type="dxa"/>
          </w:tcPr>
          <w:p w14:paraId="7FE0DB3C" w14:textId="5E7908BE" w:rsidR="00064850" w:rsidRPr="00DD27AC" w:rsidDel="00FB59F2" w:rsidRDefault="00064850" w:rsidP="00C600E0">
            <w:pPr>
              <w:pStyle w:val="Tabletext"/>
              <w:rPr>
                <w:ins w:id="126" w:author="Author" w:date="2018-06-16T11:10:00Z"/>
                <w:del w:id="127" w:author="Bober" w:date="2019-04-04T01:42:00Z"/>
              </w:rPr>
            </w:pPr>
            <w:ins w:id="128" w:author="Author" w:date="2018-06-16T11:10:00Z">
              <w:del w:id="129" w:author="Bober" w:date="2019-04-04T01:42:00Z">
                <w:r w:rsidRPr="00DD27AC" w:rsidDel="00FB59F2">
                  <w:rPr>
                    <w:lang w:val="en-US"/>
                  </w:rPr>
                  <w:delText xml:space="preserve">Used by the repeater to indicate how many times a message has been repeated. </w:delText>
                </w:r>
                <w:r w:rsidRPr="00DD27AC" w:rsidDel="00FB59F2">
                  <w:delText>See § 4.6.1, Annex 2; 0-3; 0 = default; 3 = do not repeat any more</w:delText>
                </w:r>
              </w:del>
            </w:ins>
          </w:p>
        </w:tc>
      </w:tr>
      <w:tr w:rsidR="00064850" w:rsidRPr="00DD27AC" w:rsidDel="00FB59F2" w14:paraId="11AB00B9" w14:textId="5329B651" w:rsidTr="00C600E0">
        <w:trPr>
          <w:cantSplit/>
          <w:jc w:val="center"/>
          <w:ins w:id="130" w:author="Author" w:date="2018-06-16T11:10:00Z"/>
          <w:del w:id="131" w:author="Bober" w:date="2019-04-04T01:42:00Z"/>
        </w:trPr>
        <w:tc>
          <w:tcPr>
            <w:tcW w:w="1682" w:type="dxa"/>
          </w:tcPr>
          <w:p w14:paraId="018F067B" w14:textId="1CA7D250" w:rsidR="00064850" w:rsidRPr="00DD27AC" w:rsidDel="00FB59F2" w:rsidRDefault="00064850" w:rsidP="00C600E0">
            <w:pPr>
              <w:pStyle w:val="Tabletext"/>
              <w:rPr>
                <w:ins w:id="132" w:author="Author" w:date="2018-06-16T11:10:00Z"/>
                <w:del w:id="133" w:author="Bober" w:date="2019-04-04T01:42:00Z"/>
              </w:rPr>
            </w:pPr>
            <w:ins w:id="134" w:author="Author" w:date="2018-06-16T11:10:00Z">
              <w:del w:id="135" w:author="Bober" w:date="2019-04-04T01:42:00Z">
                <w:r w:rsidRPr="00DD27AC" w:rsidDel="00FB59F2">
                  <w:delText>Source ID</w:delText>
                </w:r>
              </w:del>
            </w:ins>
          </w:p>
        </w:tc>
        <w:tc>
          <w:tcPr>
            <w:tcW w:w="1436" w:type="dxa"/>
          </w:tcPr>
          <w:p w14:paraId="66F85374" w14:textId="6D3BFA29" w:rsidR="00064850" w:rsidRPr="00DD27AC" w:rsidDel="00FB59F2" w:rsidRDefault="00064850" w:rsidP="00C600E0">
            <w:pPr>
              <w:pStyle w:val="Tabletext"/>
              <w:jc w:val="center"/>
              <w:rPr>
                <w:ins w:id="136" w:author="Author" w:date="2018-06-16T11:10:00Z"/>
                <w:del w:id="137" w:author="Bober" w:date="2019-04-04T01:42:00Z"/>
              </w:rPr>
            </w:pPr>
            <w:ins w:id="138" w:author="Author" w:date="2018-06-16T11:10:00Z">
              <w:del w:id="139" w:author="Bober" w:date="2019-04-04T01:42:00Z">
                <w:r w:rsidRPr="00DD27AC" w:rsidDel="00FB59F2">
                  <w:delText>30</w:delText>
                </w:r>
              </w:del>
            </w:ins>
          </w:p>
        </w:tc>
        <w:tc>
          <w:tcPr>
            <w:tcW w:w="6515" w:type="dxa"/>
          </w:tcPr>
          <w:p w14:paraId="5FA680E0" w14:textId="76F9406E" w:rsidR="00064850" w:rsidRPr="00DD27AC" w:rsidDel="00FB59F2" w:rsidRDefault="00064850" w:rsidP="00C600E0">
            <w:pPr>
              <w:pStyle w:val="Tabletext"/>
              <w:rPr>
                <w:ins w:id="140" w:author="Author" w:date="2018-06-16T11:10:00Z"/>
                <w:del w:id="141" w:author="Bober" w:date="2019-04-04T01:42:00Z"/>
                <w:lang w:val="en-US"/>
              </w:rPr>
            </w:pPr>
            <w:ins w:id="142" w:author="Author" w:date="2018-06-16T11:10:00Z">
              <w:del w:id="143" w:author="Bober" w:date="2019-04-04T01:42:00Z">
                <w:r w:rsidRPr="00DD27AC" w:rsidDel="00FB59F2">
                  <w:rPr>
                    <w:lang w:val="en-US"/>
                  </w:rPr>
                  <w:delText xml:space="preserve">Identity (in the </w:delText>
                </w:r>
              </w:del>
            </w:ins>
            <w:ins w:id="144" w:author="Author" w:date="2018-06-16T11:32:00Z">
              <w:del w:id="145" w:author="Bober" w:date="2019-04-04T01:42:00Z">
                <w:r w:rsidRPr="00DD27AC" w:rsidDel="00FB59F2">
                  <w:rPr>
                    <w:lang w:val="en-US"/>
                  </w:rPr>
                  <w:delText>MMS</w:delText>
                </w:r>
              </w:del>
            </w:ins>
            <w:ins w:id="146" w:author="Author" w:date="2018-06-16T11:10:00Z">
              <w:del w:id="147" w:author="Bober" w:date="2019-04-04T01:42:00Z">
                <w:r w:rsidRPr="00DD27AC" w:rsidDel="00FB59F2">
                  <w:rPr>
                    <w:lang w:val="en-US"/>
                  </w:rPr>
                  <w:delText xml:space="preserve">) of the source of the message  (see Article </w:delText>
                </w:r>
                <w:r w:rsidRPr="00DD27AC" w:rsidDel="00FB59F2">
                  <w:rPr>
                    <w:b/>
                    <w:bCs/>
                    <w:lang w:val="en-US"/>
                  </w:rPr>
                  <w:delText>19</w:delText>
                </w:r>
                <w:r w:rsidRPr="00DD27AC" w:rsidDel="00FB59F2">
                  <w:rPr>
                    <w:lang w:val="en-US"/>
                  </w:rPr>
                  <w:delText xml:space="preserve"> of the RR and Recommendation ITU</w:delText>
                </w:r>
                <w:r w:rsidRPr="00DD27AC" w:rsidDel="00FB59F2">
                  <w:rPr>
                    <w:lang w:val="en-US"/>
                  </w:rPr>
                  <w:noBreakHyphen/>
                  <w:delText>R M.585)</w:delText>
                </w:r>
              </w:del>
            </w:ins>
          </w:p>
        </w:tc>
      </w:tr>
      <w:tr w:rsidR="00064850" w:rsidRPr="00DD27AC" w:rsidDel="00FB59F2" w14:paraId="6A32EA80" w14:textId="2169535A" w:rsidTr="00C600E0">
        <w:trPr>
          <w:cantSplit/>
          <w:jc w:val="center"/>
          <w:ins w:id="148" w:author="Author" w:date="2018-06-16T11:10:00Z"/>
          <w:del w:id="149" w:author="Bober" w:date="2019-04-04T01:42:00Z"/>
        </w:trPr>
        <w:tc>
          <w:tcPr>
            <w:tcW w:w="1682" w:type="dxa"/>
          </w:tcPr>
          <w:p w14:paraId="68476989" w14:textId="0CA2B280" w:rsidR="00064850" w:rsidRPr="00DD27AC" w:rsidDel="00FB59F2" w:rsidRDefault="00064850" w:rsidP="00C600E0">
            <w:pPr>
              <w:pStyle w:val="Tabletext"/>
              <w:rPr>
                <w:ins w:id="150" w:author="Author" w:date="2018-06-16T11:10:00Z"/>
                <w:del w:id="151" w:author="Bober" w:date="2019-04-04T01:42:00Z"/>
                <w:lang w:val="en-US" w:eastAsia="zh-CN"/>
              </w:rPr>
            </w:pPr>
            <w:ins w:id="152" w:author="Author" w:date="2018-06-16T11:10:00Z">
              <w:del w:id="153" w:author="Bober" w:date="2019-04-04T01:42:00Z">
                <w:r w:rsidRPr="00DD27AC" w:rsidDel="00FB59F2">
                  <w:rPr>
                    <w:lang w:val="en-US"/>
                  </w:rPr>
                  <w:delText xml:space="preserve">Type of </w:delText>
                </w:r>
                <w:r w:rsidRPr="00DD27AC" w:rsidDel="00FB59F2">
                  <w:rPr>
                    <w:rFonts w:hint="eastAsia"/>
                    <w:lang w:val="en-US" w:eastAsia="zh-CN"/>
                  </w:rPr>
                  <w:delText>AMRD</w:delText>
                </w:r>
              </w:del>
            </w:ins>
          </w:p>
        </w:tc>
        <w:tc>
          <w:tcPr>
            <w:tcW w:w="1436" w:type="dxa"/>
          </w:tcPr>
          <w:p w14:paraId="16A88CAE" w14:textId="741F3BA3" w:rsidR="00064850" w:rsidRPr="00DD27AC" w:rsidDel="00FB59F2" w:rsidRDefault="00064850" w:rsidP="00C600E0">
            <w:pPr>
              <w:pStyle w:val="Tabletext"/>
              <w:jc w:val="center"/>
              <w:rPr>
                <w:ins w:id="154" w:author="Author" w:date="2018-06-16T11:10:00Z"/>
                <w:del w:id="155" w:author="Bober" w:date="2019-04-04T01:42:00Z"/>
                <w:lang w:eastAsia="zh-CN"/>
              </w:rPr>
            </w:pPr>
            <w:ins w:id="156" w:author="Author" w:date="2018-06-16T11:10:00Z">
              <w:del w:id="157" w:author="Bober" w:date="2019-04-04T01:42:00Z">
                <w:r w:rsidRPr="00DD27AC" w:rsidDel="00FB59F2">
                  <w:rPr>
                    <w:rFonts w:hint="eastAsia"/>
                    <w:lang w:eastAsia="zh-CN"/>
                  </w:rPr>
                  <w:delText>5</w:delText>
                </w:r>
              </w:del>
            </w:ins>
            <w:ins w:id="158" w:author="Antti Kukkonen" w:date="2019-02-07T07:59:00Z">
              <w:del w:id="159" w:author="Bober" w:date="2019-04-04T01:42:00Z">
                <w:r w:rsidR="008A61A4" w:rsidDel="00FB59F2">
                  <w:rPr>
                    <w:lang w:eastAsia="zh-CN"/>
                  </w:rPr>
                  <w:delText>6</w:delText>
                </w:r>
              </w:del>
            </w:ins>
          </w:p>
        </w:tc>
        <w:tc>
          <w:tcPr>
            <w:tcW w:w="6515" w:type="dxa"/>
          </w:tcPr>
          <w:p w14:paraId="5B29B5DE" w14:textId="1E8CFA41" w:rsidR="00064850" w:rsidRPr="00DD27AC" w:rsidDel="00FB59F2" w:rsidRDefault="00064850" w:rsidP="00C600E0">
            <w:pPr>
              <w:pStyle w:val="Tabletext"/>
              <w:rPr>
                <w:ins w:id="160" w:author="Author" w:date="2018-06-16T11:10:00Z"/>
                <w:del w:id="161" w:author="Bober" w:date="2019-04-04T01:42:00Z"/>
                <w:lang w:val="en-US" w:eastAsia="zh-CN"/>
              </w:rPr>
            </w:pPr>
            <w:ins w:id="162" w:author="Author" w:date="2018-06-16T11:10:00Z">
              <w:del w:id="163" w:author="Bober" w:date="2019-04-04T01:42:00Z">
                <w:r w:rsidRPr="00DD27AC" w:rsidDel="00FB59F2">
                  <w:rPr>
                    <w:lang w:val="en-US"/>
                  </w:rPr>
                  <w:delText xml:space="preserve">see Table </w:delText>
                </w:r>
                <w:r w:rsidRPr="00DD27AC" w:rsidDel="00FB59F2">
                  <w:rPr>
                    <w:rFonts w:hint="eastAsia"/>
                    <w:lang w:val="en-US" w:eastAsia="zh-CN"/>
                  </w:rPr>
                  <w:delText>84 ter</w:delText>
                </w:r>
              </w:del>
            </w:ins>
          </w:p>
        </w:tc>
      </w:tr>
      <w:tr w:rsidR="00064850" w:rsidRPr="00DD27AC" w:rsidDel="00FB59F2" w14:paraId="0043B9FF" w14:textId="5BDF4F99" w:rsidTr="00C600E0">
        <w:trPr>
          <w:cantSplit/>
          <w:jc w:val="center"/>
          <w:ins w:id="164" w:author="Author" w:date="2018-06-16T11:10:00Z"/>
          <w:del w:id="165" w:author="Bober" w:date="2019-04-04T01:42:00Z"/>
        </w:trPr>
        <w:tc>
          <w:tcPr>
            <w:tcW w:w="1682" w:type="dxa"/>
          </w:tcPr>
          <w:p w14:paraId="3E5B1D12" w14:textId="654A7F0C" w:rsidR="00064850" w:rsidRPr="00DD27AC" w:rsidDel="00FB59F2" w:rsidRDefault="00064850" w:rsidP="00C600E0">
            <w:pPr>
              <w:pStyle w:val="Tabletext"/>
              <w:rPr>
                <w:ins w:id="166" w:author="Author" w:date="2018-06-16T11:10:00Z"/>
                <w:del w:id="167" w:author="Bober" w:date="2019-04-04T01:42:00Z"/>
                <w:lang w:val="en-US" w:eastAsia="zh-CN"/>
              </w:rPr>
            </w:pPr>
            <w:ins w:id="168" w:author="Author" w:date="2018-06-16T11:10:00Z">
              <w:del w:id="169" w:author="Bober" w:date="2019-04-04T01:42:00Z">
                <w:r w:rsidRPr="00DD27AC" w:rsidDel="00FB59F2">
                  <w:rPr>
                    <w:lang w:val="en-US"/>
                  </w:rPr>
                  <w:delText>Name of A</w:delText>
                </w:r>
                <w:r w:rsidRPr="00DD27AC" w:rsidDel="00FB59F2">
                  <w:rPr>
                    <w:rFonts w:hint="eastAsia"/>
                    <w:lang w:val="en-US" w:eastAsia="zh-CN"/>
                  </w:rPr>
                  <w:delText>MRD</w:delText>
                </w:r>
              </w:del>
            </w:ins>
          </w:p>
        </w:tc>
        <w:tc>
          <w:tcPr>
            <w:tcW w:w="1436" w:type="dxa"/>
          </w:tcPr>
          <w:p w14:paraId="48771CF2" w14:textId="79272715" w:rsidR="00064850" w:rsidRPr="00DD27AC" w:rsidDel="00FB59F2" w:rsidRDefault="00064850" w:rsidP="00C600E0">
            <w:pPr>
              <w:pStyle w:val="Tabletext"/>
              <w:jc w:val="center"/>
              <w:rPr>
                <w:ins w:id="170" w:author="Author" w:date="2018-06-16T11:10:00Z"/>
                <w:del w:id="171" w:author="Bober" w:date="2019-04-04T01:42:00Z"/>
              </w:rPr>
            </w:pPr>
            <w:ins w:id="172" w:author="Author" w:date="2018-06-16T11:10:00Z">
              <w:del w:id="173" w:author="Bober" w:date="2019-04-04T01:42:00Z">
                <w:r w:rsidRPr="00DD27AC" w:rsidDel="00FB59F2">
                  <w:rPr>
                    <w:rFonts w:hint="eastAsia"/>
                    <w:lang w:eastAsia="zh-CN"/>
                  </w:rPr>
                  <w:delText>6</w:delText>
                </w:r>
                <w:r w:rsidRPr="00DD27AC" w:rsidDel="00FB59F2">
                  <w:delText>0</w:delText>
                </w:r>
              </w:del>
            </w:ins>
          </w:p>
        </w:tc>
        <w:tc>
          <w:tcPr>
            <w:tcW w:w="6515" w:type="dxa"/>
          </w:tcPr>
          <w:p w14:paraId="1C9E4EDA" w14:textId="521A73F5" w:rsidR="00064850" w:rsidRPr="00DD27AC" w:rsidDel="00FB59F2" w:rsidRDefault="00064850" w:rsidP="00C600E0">
            <w:pPr>
              <w:pStyle w:val="Tabletext"/>
              <w:rPr>
                <w:ins w:id="174" w:author="Author" w:date="2018-06-16T11:10:00Z"/>
                <w:del w:id="175" w:author="Bober" w:date="2019-04-04T01:42:00Z"/>
                <w:lang w:val="en-US"/>
              </w:rPr>
            </w:pPr>
            <w:ins w:id="176" w:author="Author" w:date="2018-06-16T11:10:00Z">
              <w:del w:id="177" w:author="Bober" w:date="2019-04-04T01:42:00Z">
                <w:r w:rsidRPr="00DD27AC" w:rsidDel="00FB59F2">
                  <w:rPr>
                    <w:lang w:val="en-US"/>
                  </w:rPr>
                  <w:delText xml:space="preserve">Maximum </w:delText>
                </w:r>
                <w:r w:rsidRPr="00DD27AC" w:rsidDel="00FB59F2">
                  <w:rPr>
                    <w:rFonts w:hint="eastAsia"/>
                    <w:lang w:val="en-US" w:eastAsia="zh-CN"/>
                  </w:rPr>
                  <w:delText>1</w:delText>
                </w:r>
                <w:r w:rsidRPr="00DD27AC" w:rsidDel="00FB59F2">
                  <w:rPr>
                    <w:lang w:val="en-US"/>
                  </w:rPr>
                  <w:delText>0 characters 6-bit ASCII, as defined in Table 47</w:delText>
                </w:r>
                <w:r w:rsidRPr="00DD27AC" w:rsidDel="00FB59F2">
                  <w:rPr>
                    <w:lang w:val="en-US"/>
                  </w:rPr>
                  <w:br/>
                  <w:delText>“@@@@@@@@@@” = not available = default.</w:delText>
                </w:r>
              </w:del>
            </w:ins>
          </w:p>
        </w:tc>
      </w:tr>
      <w:tr w:rsidR="00F34C91" w:rsidRPr="00DD27AC" w:rsidDel="00FB59F2" w14:paraId="06EB4927" w14:textId="215F1942" w:rsidTr="00C600E0">
        <w:trPr>
          <w:cantSplit/>
          <w:jc w:val="center"/>
          <w:ins w:id="178" w:author="Antti Kukkonen" w:date="2019-02-07T07:11:00Z"/>
          <w:del w:id="179" w:author="Bober" w:date="2019-04-04T01:42:00Z"/>
        </w:trPr>
        <w:tc>
          <w:tcPr>
            <w:tcW w:w="1682" w:type="dxa"/>
          </w:tcPr>
          <w:p w14:paraId="6DFDB0EF" w14:textId="3BF17D7F" w:rsidR="00F34C91" w:rsidRPr="00DD27AC" w:rsidDel="00FB59F2" w:rsidRDefault="00F34C91" w:rsidP="00C600E0">
            <w:pPr>
              <w:pStyle w:val="Tabletext"/>
              <w:rPr>
                <w:ins w:id="180" w:author="Antti Kukkonen" w:date="2019-02-07T07:11:00Z"/>
                <w:del w:id="181" w:author="Bober" w:date="2019-04-04T01:42:00Z"/>
                <w:lang w:val="en-US"/>
              </w:rPr>
            </w:pPr>
            <w:ins w:id="182" w:author="Antti Kukkonen" w:date="2019-02-07T07:11:00Z">
              <w:del w:id="183" w:author="Bober" w:date="2019-04-04T01:42:00Z">
                <w:r w:rsidDel="00FB59F2">
                  <w:rPr>
                    <w:lang w:val="en-US"/>
                  </w:rPr>
                  <w:delText>COG</w:delText>
                </w:r>
              </w:del>
            </w:ins>
          </w:p>
        </w:tc>
        <w:tc>
          <w:tcPr>
            <w:tcW w:w="1436" w:type="dxa"/>
          </w:tcPr>
          <w:p w14:paraId="3879C1C7" w14:textId="4BE66374" w:rsidR="00F34C91" w:rsidRPr="00DD27AC" w:rsidDel="00FB59F2" w:rsidRDefault="00F34C91" w:rsidP="00C600E0">
            <w:pPr>
              <w:pStyle w:val="Tabletext"/>
              <w:jc w:val="center"/>
              <w:rPr>
                <w:ins w:id="184" w:author="Antti Kukkonen" w:date="2019-02-07T07:11:00Z"/>
                <w:del w:id="185" w:author="Bober" w:date="2019-04-04T01:42:00Z"/>
                <w:lang w:eastAsia="zh-CN"/>
              </w:rPr>
            </w:pPr>
            <w:ins w:id="186" w:author="Antti Kukkonen" w:date="2019-02-07T07:12:00Z">
              <w:del w:id="187" w:author="Bober" w:date="2019-04-04T01:42:00Z">
                <w:r w:rsidDel="00FB59F2">
                  <w:rPr>
                    <w:lang w:eastAsia="zh-CN"/>
                  </w:rPr>
                  <w:delText>9</w:delText>
                </w:r>
              </w:del>
            </w:ins>
          </w:p>
        </w:tc>
        <w:tc>
          <w:tcPr>
            <w:tcW w:w="6515" w:type="dxa"/>
          </w:tcPr>
          <w:p w14:paraId="320BB9FF" w14:textId="35733FB0" w:rsidR="00F34C91" w:rsidRPr="00DD27AC" w:rsidDel="00FB59F2" w:rsidRDefault="00F34C91" w:rsidP="006B7F12">
            <w:pPr>
              <w:pStyle w:val="Tabletext"/>
              <w:rPr>
                <w:ins w:id="188" w:author="Antti Kukkonen" w:date="2019-02-07T07:11:00Z"/>
                <w:del w:id="189" w:author="Bober" w:date="2019-04-04T01:42:00Z"/>
                <w:lang w:val="en-US"/>
              </w:rPr>
            </w:pPr>
            <w:ins w:id="190" w:author="Antti Kukkonen" w:date="2019-02-07T07:13:00Z">
              <w:del w:id="191" w:author="Bober" w:date="2019-04-04T01:42:00Z">
                <w:r w:rsidRPr="009F47CA" w:rsidDel="00FB59F2">
                  <w:rPr>
                    <w:lang w:val="en-US"/>
                  </w:rPr>
                  <w:delText xml:space="preserve">0-359 degrees </w:delText>
                </w:r>
                <w:r w:rsidR="00AE72B5" w:rsidDel="00FB59F2">
                  <w:rPr>
                    <w:lang w:val="en-US"/>
                  </w:rPr>
                  <w:delText>T</w:delText>
                </w:r>
                <w:r w:rsidRPr="009F47CA" w:rsidDel="00FB59F2">
                  <w:rPr>
                    <w:lang w:val="en-US"/>
                  </w:rPr>
                  <w:delText xml:space="preserve">rue </w:delText>
                </w:r>
              </w:del>
            </w:ins>
            <w:ins w:id="192" w:author="Antti Kukkonen" w:date="2019-02-07T07:50:00Z">
              <w:del w:id="193" w:author="Bober" w:date="2019-04-04T01:42:00Z">
                <w:r w:rsidR="00AE72B5" w:rsidDel="00FB59F2">
                  <w:rPr>
                    <w:lang w:val="en-US"/>
                  </w:rPr>
                  <w:delText xml:space="preserve">in one degree </w:delText>
                </w:r>
              </w:del>
            </w:ins>
            <w:ins w:id="194" w:author="Antti Kukkonen" w:date="2019-02-07T07:13:00Z">
              <w:del w:id="195" w:author="Bober" w:date="2019-04-04T01:42:00Z">
                <w:r w:rsidRPr="009F47CA" w:rsidDel="00FB59F2">
                  <w:rPr>
                    <w:lang w:val="en-US"/>
                  </w:rPr>
                  <w:delText>steps</w:delText>
                </w:r>
              </w:del>
            </w:ins>
            <w:ins w:id="196" w:author="Antti Kukkonen" w:date="2019-02-07T07:16:00Z">
              <w:del w:id="197" w:author="Bober" w:date="2019-04-04T01:42:00Z">
                <w:r w:rsidDel="00FB59F2">
                  <w:rPr>
                    <w:lang w:val="en-US"/>
                  </w:rPr>
                  <w:delText>;</w:delText>
                </w:r>
              </w:del>
            </w:ins>
            <w:ins w:id="198" w:author="Antti Kukkonen" w:date="2019-02-07T07:13:00Z">
              <w:del w:id="199" w:author="Bober" w:date="2019-04-04T01:42:00Z">
                <w:r w:rsidRPr="009F47CA" w:rsidDel="00FB59F2">
                  <w:rPr>
                    <w:lang w:val="en-US"/>
                  </w:rPr>
                  <w:delText xml:space="preserve"> 360 = not available</w:delText>
                </w:r>
              </w:del>
            </w:ins>
            <w:ins w:id="200" w:author="Antti Kukkonen" w:date="2019-02-07T07:20:00Z">
              <w:del w:id="201" w:author="Bober" w:date="2019-04-04T01:42:00Z">
                <w:r w:rsidR="006B7F12" w:rsidDel="00FB59F2">
                  <w:rPr>
                    <w:lang w:val="en-US"/>
                  </w:rPr>
                  <w:delText xml:space="preserve"> </w:delText>
                </w:r>
                <w:r w:rsidR="006B7F12" w:rsidRPr="009F47CA" w:rsidDel="00FB59F2">
                  <w:rPr>
                    <w:lang w:val="en-US"/>
                  </w:rPr>
                  <w:delText>= default</w:delText>
                </w:r>
              </w:del>
            </w:ins>
            <w:ins w:id="202" w:author="Antti Kukkonen" w:date="2019-02-07T07:19:00Z">
              <w:del w:id="203" w:author="Bober" w:date="2019-04-04T01:42:00Z">
                <w:r w:rsidR="006B7F12" w:rsidDel="00FB59F2">
                  <w:rPr>
                    <w:lang w:val="en-US"/>
                  </w:rPr>
                  <w:delText>,</w:delText>
                </w:r>
              </w:del>
            </w:ins>
            <w:ins w:id="204" w:author="Antti Kukkonen" w:date="2019-02-07T07:13:00Z">
              <w:del w:id="205" w:author="Bober" w:date="2019-04-04T01:42:00Z">
                <w:r w:rsidRPr="009F47CA" w:rsidDel="00FB59F2">
                  <w:rPr>
                    <w:lang w:val="en-US"/>
                  </w:rPr>
                  <w:delText xml:space="preserve"> </w:delText>
                </w:r>
                <w:r w:rsidR="006B7F12" w:rsidDel="00FB59F2">
                  <w:rPr>
                    <w:lang w:val="en-US"/>
                  </w:rPr>
                  <w:delText>361-511</w:delText>
                </w:r>
              </w:del>
            </w:ins>
            <w:ins w:id="206" w:author="Antti Kukkonen" w:date="2019-02-07T07:19:00Z">
              <w:del w:id="207" w:author="Bober" w:date="2019-04-04T01:42:00Z">
                <w:r w:rsidR="006B7F12" w:rsidDel="00FB59F2">
                  <w:rPr>
                    <w:lang w:val="en-US"/>
                  </w:rPr>
                  <w:delText xml:space="preserve"> </w:delText>
                </w:r>
              </w:del>
            </w:ins>
            <w:ins w:id="208" w:author="Antti Kukkonen" w:date="2019-02-07T07:13:00Z">
              <w:del w:id="209" w:author="Bober" w:date="2019-04-04T01:42:00Z">
                <w:r w:rsidR="006B7F12" w:rsidDel="00FB59F2">
                  <w:rPr>
                    <w:lang w:val="en-US"/>
                  </w:rPr>
                  <w:delText>=</w:delText>
                </w:r>
              </w:del>
            </w:ins>
            <w:ins w:id="210" w:author="Antti Kukkonen" w:date="2019-02-07T07:19:00Z">
              <w:del w:id="211" w:author="Bober" w:date="2019-04-04T01:42:00Z">
                <w:r w:rsidR="006B7F12" w:rsidDel="00FB59F2">
                  <w:rPr>
                    <w:lang w:val="en-US"/>
                  </w:rPr>
                  <w:delText xml:space="preserve"> </w:delText>
                </w:r>
              </w:del>
            </w:ins>
            <w:ins w:id="212" w:author="Antti Kukkonen" w:date="2019-02-07T07:13:00Z">
              <w:del w:id="213" w:author="Bober" w:date="2019-04-04T01:42:00Z">
                <w:r w:rsidRPr="009F47CA" w:rsidDel="00FB59F2">
                  <w:rPr>
                    <w:lang w:val="en-US"/>
                  </w:rPr>
                  <w:delText>not to be used</w:delText>
                </w:r>
              </w:del>
            </w:ins>
            <w:ins w:id="214" w:author="Antti Kukkonen" w:date="2019-02-07T07:50:00Z">
              <w:del w:id="215" w:author="Bober" w:date="2019-04-04T01:42:00Z">
                <w:r w:rsidR="00AE72B5" w:rsidDel="00FB59F2">
                  <w:rPr>
                    <w:lang w:val="en-US"/>
                  </w:rPr>
                  <w:delText>.</w:delText>
                </w:r>
              </w:del>
            </w:ins>
          </w:p>
        </w:tc>
      </w:tr>
      <w:tr w:rsidR="00F34C91" w:rsidRPr="00DD27AC" w:rsidDel="00FB59F2" w14:paraId="61D2623E" w14:textId="79B1A62A" w:rsidTr="00C600E0">
        <w:trPr>
          <w:cantSplit/>
          <w:jc w:val="center"/>
          <w:ins w:id="216" w:author="Antti Kukkonen" w:date="2019-02-07T07:11:00Z"/>
          <w:del w:id="217" w:author="Bober" w:date="2019-04-04T01:42:00Z"/>
        </w:trPr>
        <w:tc>
          <w:tcPr>
            <w:tcW w:w="1682" w:type="dxa"/>
          </w:tcPr>
          <w:p w14:paraId="1AAFAD5E" w14:textId="5858B60B" w:rsidR="00F34C91" w:rsidDel="00FB59F2" w:rsidRDefault="00F34C91" w:rsidP="00C600E0">
            <w:pPr>
              <w:pStyle w:val="Tabletext"/>
              <w:rPr>
                <w:ins w:id="218" w:author="Antti Kukkonen" w:date="2019-02-07T07:11:00Z"/>
                <w:del w:id="219" w:author="Bober" w:date="2019-04-04T01:42:00Z"/>
                <w:lang w:val="en-US"/>
              </w:rPr>
            </w:pPr>
            <w:ins w:id="220" w:author="Antti Kukkonen" w:date="2019-02-07T07:11:00Z">
              <w:del w:id="221" w:author="Bober" w:date="2019-04-04T01:42:00Z">
                <w:r w:rsidDel="00FB59F2">
                  <w:rPr>
                    <w:lang w:val="en-US"/>
                  </w:rPr>
                  <w:delText>SOG</w:delText>
                </w:r>
              </w:del>
            </w:ins>
          </w:p>
        </w:tc>
        <w:tc>
          <w:tcPr>
            <w:tcW w:w="1436" w:type="dxa"/>
          </w:tcPr>
          <w:p w14:paraId="609AB8BA" w14:textId="3C8689F5" w:rsidR="00F34C91" w:rsidRPr="00DD27AC" w:rsidDel="00FB59F2" w:rsidRDefault="00F34C91" w:rsidP="00C600E0">
            <w:pPr>
              <w:pStyle w:val="Tabletext"/>
              <w:jc w:val="center"/>
              <w:rPr>
                <w:ins w:id="222" w:author="Antti Kukkonen" w:date="2019-02-07T07:11:00Z"/>
                <w:del w:id="223" w:author="Bober" w:date="2019-04-04T01:42:00Z"/>
                <w:lang w:eastAsia="zh-CN"/>
              </w:rPr>
            </w:pPr>
            <w:ins w:id="224" w:author="Antti Kukkonen" w:date="2019-02-07T07:12:00Z">
              <w:del w:id="225" w:author="Bober" w:date="2019-04-04T01:42:00Z">
                <w:r w:rsidDel="00FB59F2">
                  <w:rPr>
                    <w:lang w:eastAsia="zh-CN"/>
                  </w:rPr>
                  <w:delText>5</w:delText>
                </w:r>
              </w:del>
            </w:ins>
          </w:p>
        </w:tc>
        <w:tc>
          <w:tcPr>
            <w:tcW w:w="6515" w:type="dxa"/>
          </w:tcPr>
          <w:p w14:paraId="2AAD9FA6" w14:textId="7E17FF7F" w:rsidR="00F34C91" w:rsidRPr="00DD27AC" w:rsidDel="00FB59F2" w:rsidRDefault="00F34C91" w:rsidP="00C600E0">
            <w:pPr>
              <w:pStyle w:val="Tabletext"/>
              <w:rPr>
                <w:ins w:id="226" w:author="Antti Kukkonen" w:date="2019-02-07T07:11:00Z"/>
                <w:del w:id="227" w:author="Bober" w:date="2019-04-04T01:42:00Z"/>
                <w:lang w:val="en-US"/>
              </w:rPr>
            </w:pPr>
            <w:ins w:id="228" w:author="Antti Kukkonen" w:date="2019-02-07T07:12:00Z">
              <w:del w:id="229" w:author="Bober" w:date="2019-04-04T01:42:00Z">
                <w:r w:rsidRPr="009F47CA" w:rsidDel="00FB59F2">
                  <w:rPr>
                    <w:lang w:val="en-US"/>
                  </w:rPr>
                  <w:delText xml:space="preserve">Speed over ground in 1 knot steps (0-30 knots), 0 </w:delText>
                </w:r>
              </w:del>
            </w:ins>
            <w:ins w:id="230" w:author="Antti Kukkonen" w:date="2019-02-07T07:20:00Z">
              <w:del w:id="231" w:author="Bober" w:date="2019-04-04T01:42:00Z">
                <w:r w:rsidR="006B7F12" w:rsidDel="00FB59F2">
                  <w:rPr>
                    <w:lang w:val="en-US"/>
                  </w:rPr>
                  <w:delText>–</w:delText>
                </w:r>
              </w:del>
            </w:ins>
            <w:ins w:id="232" w:author="Antti Kukkonen" w:date="2019-02-07T07:12:00Z">
              <w:del w:id="233" w:author="Bober" w:date="2019-04-04T01:42:00Z">
                <w:r w:rsidRPr="009F47CA" w:rsidDel="00FB59F2">
                  <w:rPr>
                    <w:lang w:val="en-US"/>
                  </w:rPr>
                  <w:delText xml:space="preserve"> 28 knots; 29 = 29 knots or higher; 30 = fixed (anchored); 31 = not available = default</w:delText>
                </w:r>
              </w:del>
            </w:ins>
            <w:ins w:id="234" w:author="Antti Kukkonen" w:date="2019-02-07T07:51:00Z">
              <w:del w:id="235" w:author="Bober" w:date="2019-04-04T01:42:00Z">
                <w:r w:rsidR="00AE72B5" w:rsidDel="00FB59F2">
                  <w:rPr>
                    <w:lang w:val="en-US"/>
                  </w:rPr>
                  <w:delText>.</w:delText>
                </w:r>
              </w:del>
            </w:ins>
          </w:p>
        </w:tc>
      </w:tr>
      <w:tr w:rsidR="006B7F12" w:rsidRPr="00DD27AC" w:rsidDel="00FB59F2" w14:paraId="4957733F" w14:textId="0EE0FDAB" w:rsidTr="00C600E0">
        <w:trPr>
          <w:cantSplit/>
          <w:jc w:val="center"/>
          <w:ins w:id="236" w:author="Antti Kukkonen" w:date="2019-02-07T07:20:00Z"/>
          <w:del w:id="237" w:author="Bober" w:date="2019-04-04T01:42:00Z"/>
        </w:trPr>
        <w:tc>
          <w:tcPr>
            <w:tcW w:w="1682" w:type="dxa"/>
          </w:tcPr>
          <w:p w14:paraId="12FBD692" w14:textId="2F40A334" w:rsidR="006B7F12" w:rsidDel="00FB59F2" w:rsidRDefault="006B7F12" w:rsidP="006B7F12">
            <w:pPr>
              <w:pStyle w:val="Tabletext"/>
              <w:rPr>
                <w:ins w:id="238" w:author="Antti Kukkonen" w:date="2019-02-07T07:20:00Z"/>
                <w:del w:id="239" w:author="Bober" w:date="2019-04-04T01:42:00Z"/>
                <w:lang w:val="en-US"/>
              </w:rPr>
            </w:pPr>
            <w:ins w:id="240" w:author="Antti Kukkonen" w:date="2019-02-07T07:20:00Z">
              <w:del w:id="241" w:author="Bober" w:date="2019-04-04T01:42:00Z">
                <w:r w:rsidDel="00FB59F2">
                  <w:rPr>
                    <w:lang w:val="en-US"/>
                  </w:rPr>
                  <w:delText>Dimensions</w:delText>
                </w:r>
              </w:del>
            </w:ins>
          </w:p>
        </w:tc>
        <w:tc>
          <w:tcPr>
            <w:tcW w:w="1436" w:type="dxa"/>
          </w:tcPr>
          <w:p w14:paraId="626350A4" w14:textId="6DA7CE2D" w:rsidR="006B7F12" w:rsidDel="00FB59F2" w:rsidRDefault="006B7F12" w:rsidP="006B7F12">
            <w:pPr>
              <w:pStyle w:val="Tabletext"/>
              <w:jc w:val="center"/>
              <w:rPr>
                <w:ins w:id="242" w:author="Antti Kukkonen" w:date="2019-02-07T07:20:00Z"/>
                <w:del w:id="243" w:author="Bober" w:date="2019-04-04T01:42:00Z"/>
                <w:lang w:eastAsia="zh-CN"/>
              </w:rPr>
            </w:pPr>
            <w:ins w:id="244" w:author="Antti Kukkonen" w:date="2019-02-07T07:21:00Z">
              <w:del w:id="245" w:author="Bober" w:date="2019-04-04T01:42:00Z">
                <w:r w:rsidRPr="000A0560" w:rsidDel="00FB59F2">
                  <w:delText>30</w:delText>
                </w:r>
              </w:del>
            </w:ins>
          </w:p>
        </w:tc>
        <w:tc>
          <w:tcPr>
            <w:tcW w:w="6515" w:type="dxa"/>
          </w:tcPr>
          <w:p w14:paraId="171986DC" w14:textId="28BA51CD" w:rsidR="006B7F12" w:rsidRPr="009F47CA" w:rsidDel="00FB59F2" w:rsidRDefault="006B7F12" w:rsidP="006B7F12">
            <w:pPr>
              <w:pStyle w:val="Tabletext"/>
              <w:rPr>
                <w:ins w:id="246" w:author="Antti Kukkonen" w:date="2019-02-07T07:20:00Z"/>
                <w:del w:id="247" w:author="Bober" w:date="2019-04-04T01:42:00Z"/>
                <w:lang w:val="en-US"/>
              </w:rPr>
            </w:pPr>
            <w:ins w:id="248" w:author="Antti Kukkonen" w:date="2019-02-07T07:21:00Z">
              <w:del w:id="249" w:author="Bober" w:date="2019-04-04T01:42:00Z">
                <w:r w:rsidRPr="000A0560" w:rsidDel="00FB59F2">
                  <w:rPr>
                    <w:lang w:val="en-US"/>
                  </w:rPr>
                  <w:delText xml:space="preserve">Reference point for reported position; also indicates the dimension of an </w:delText>
                </w:r>
                <w:r w:rsidDel="00FB59F2">
                  <w:rPr>
                    <w:lang w:val="en-US"/>
                  </w:rPr>
                  <w:delText>AMRD</w:delText>
                </w:r>
                <w:r w:rsidRPr="000A0560" w:rsidDel="00FB59F2">
                  <w:rPr>
                    <w:lang w:val="en-US"/>
                  </w:rPr>
                  <w:delText xml:space="preserve"> (m) (see Fig. </w:delText>
                </w:r>
                <w:r w:rsidDel="00FB59F2">
                  <w:rPr>
                    <w:lang w:val="en-US"/>
                  </w:rPr>
                  <w:delText>x</w:delText>
                </w:r>
                <w:r w:rsidRPr="000A0560" w:rsidDel="00FB59F2">
                  <w:rPr>
                    <w:lang w:val="en-US"/>
                  </w:rPr>
                  <w:delText xml:space="preserve"> and § </w:delText>
                </w:r>
                <w:r w:rsidDel="00FB59F2">
                  <w:rPr>
                    <w:lang w:val="en-US"/>
                  </w:rPr>
                  <w:delText>y)</w:delText>
                </w:r>
              </w:del>
            </w:ins>
          </w:p>
        </w:tc>
      </w:tr>
      <w:tr w:rsidR="006B7F12" w:rsidRPr="00E12094" w:rsidDel="00FB59F2" w14:paraId="6E52DE7D" w14:textId="3A36E42C" w:rsidTr="00C600E0">
        <w:trPr>
          <w:cantSplit/>
          <w:jc w:val="center"/>
          <w:ins w:id="250" w:author="Antti Kukkonen" w:date="2019-02-07T07:25:00Z"/>
          <w:del w:id="251" w:author="Bober" w:date="2019-04-04T01:42:00Z"/>
        </w:trPr>
        <w:tc>
          <w:tcPr>
            <w:tcW w:w="1682" w:type="dxa"/>
          </w:tcPr>
          <w:p w14:paraId="0914E595" w14:textId="339DF918" w:rsidR="006B7F12" w:rsidDel="00FB59F2" w:rsidRDefault="006B7F12" w:rsidP="006B7F12">
            <w:pPr>
              <w:pStyle w:val="Tabletext"/>
              <w:rPr>
                <w:ins w:id="252" w:author="Antti Kukkonen" w:date="2019-02-07T07:25:00Z"/>
                <w:del w:id="253" w:author="Bober" w:date="2019-04-04T01:42:00Z"/>
                <w:lang w:val="en-US"/>
              </w:rPr>
            </w:pPr>
            <w:ins w:id="254" w:author="Antti Kukkonen" w:date="2019-02-07T07:25:00Z">
              <w:del w:id="255" w:author="Bober" w:date="2019-04-04T01:42:00Z">
                <w:r w:rsidDel="00FB59F2">
                  <w:rPr>
                    <w:lang w:val="en-US"/>
                  </w:rPr>
                  <w:delText>Virtual flag</w:delText>
                </w:r>
              </w:del>
            </w:ins>
          </w:p>
        </w:tc>
        <w:tc>
          <w:tcPr>
            <w:tcW w:w="1436" w:type="dxa"/>
          </w:tcPr>
          <w:p w14:paraId="01B82BA5" w14:textId="4CEB6CE4" w:rsidR="006B7F12" w:rsidRPr="000A0560" w:rsidDel="00FB59F2" w:rsidRDefault="006B7F12" w:rsidP="006B7F12">
            <w:pPr>
              <w:pStyle w:val="Tabletext"/>
              <w:jc w:val="center"/>
              <w:rPr>
                <w:ins w:id="256" w:author="Antti Kukkonen" w:date="2019-02-07T07:25:00Z"/>
                <w:del w:id="257" w:author="Bober" w:date="2019-04-04T01:42:00Z"/>
              </w:rPr>
            </w:pPr>
          </w:p>
        </w:tc>
        <w:tc>
          <w:tcPr>
            <w:tcW w:w="6515" w:type="dxa"/>
          </w:tcPr>
          <w:p w14:paraId="51F51619" w14:textId="7BCDF60D" w:rsidR="006B7F12" w:rsidDel="00FB59F2" w:rsidRDefault="0098582D" w:rsidP="006B7F12">
            <w:pPr>
              <w:pStyle w:val="Tabletext"/>
              <w:rPr>
                <w:ins w:id="258" w:author="Antti Kukkonen" w:date="2019-02-07T07:25:00Z"/>
                <w:del w:id="259" w:author="Bober" w:date="2019-04-04T01:42:00Z"/>
                <w:lang w:val="en-US"/>
              </w:rPr>
            </w:pPr>
            <w:ins w:id="260" w:author="Antti Kukkonen" w:date="2019-02-07T07:25:00Z">
              <w:del w:id="261" w:author="Bober" w:date="2019-04-04T01:42:00Z">
                <w:r w:rsidDel="00FB59F2">
                  <w:rPr>
                    <w:lang w:val="en-US"/>
                  </w:rPr>
                  <w:delText>0 = physical</w:delText>
                </w:r>
              </w:del>
            </w:ins>
            <w:ins w:id="262" w:author="Antti Kukkonen" w:date="2019-02-07T07:51:00Z">
              <w:del w:id="263" w:author="Bober" w:date="2019-04-04T01:42:00Z">
                <w:r w:rsidR="00AE72B5" w:rsidDel="00FB59F2">
                  <w:rPr>
                    <w:lang w:val="en-US"/>
                  </w:rPr>
                  <w:delText xml:space="preserve"> = default</w:delText>
                </w:r>
              </w:del>
            </w:ins>
          </w:p>
          <w:p w14:paraId="1B4CF7BF" w14:textId="2765562C" w:rsidR="006B7F12" w:rsidDel="00FB59F2" w:rsidRDefault="006B7F12" w:rsidP="006B7F12">
            <w:pPr>
              <w:pStyle w:val="Tabletext"/>
              <w:rPr>
                <w:ins w:id="264" w:author="Antti Kukkonen" w:date="2019-02-07T07:25:00Z"/>
                <w:del w:id="265" w:author="Bober" w:date="2019-04-04T01:42:00Z"/>
                <w:lang w:val="en-US"/>
              </w:rPr>
            </w:pPr>
            <w:ins w:id="266" w:author="Antti Kukkonen" w:date="2019-02-07T07:25:00Z">
              <w:del w:id="267" w:author="Bober" w:date="2019-04-04T01:42:00Z">
                <w:r w:rsidDel="00FB59F2">
                  <w:rPr>
                    <w:lang w:val="en-US"/>
                  </w:rPr>
                  <w:delText>1 = virtual</w:delText>
                </w:r>
              </w:del>
            </w:ins>
          </w:p>
          <w:p w14:paraId="116F1A5B" w14:textId="75A79CCA" w:rsidR="006B7F12" w:rsidRPr="000A0560" w:rsidDel="00FB59F2" w:rsidRDefault="006B7F12" w:rsidP="006B7F12">
            <w:pPr>
              <w:pStyle w:val="Tabletext"/>
              <w:rPr>
                <w:ins w:id="268" w:author="Antti Kukkonen" w:date="2019-02-07T07:25:00Z"/>
                <w:del w:id="269" w:author="Bober" w:date="2019-04-04T01:42:00Z"/>
                <w:lang w:val="en-US"/>
              </w:rPr>
            </w:pPr>
          </w:p>
        </w:tc>
      </w:tr>
      <w:tr w:rsidR="00E12094" w:rsidRPr="00E12094" w:rsidDel="00FB59F2" w14:paraId="7A76995E" w14:textId="04A09607" w:rsidTr="00C600E0">
        <w:trPr>
          <w:cantSplit/>
          <w:jc w:val="center"/>
          <w:ins w:id="270" w:author="Antti Kukkonen" w:date="2019-02-07T07:28:00Z"/>
          <w:del w:id="271" w:author="Bober" w:date="2019-04-04T01:42:00Z"/>
        </w:trPr>
        <w:tc>
          <w:tcPr>
            <w:tcW w:w="1682" w:type="dxa"/>
          </w:tcPr>
          <w:p w14:paraId="0C76575F" w14:textId="2D01EF38" w:rsidR="00E12094" w:rsidDel="00FB59F2" w:rsidRDefault="0098582D" w:rsidP="006B7F12">
            <w:pPr>
              <w:pStyle w:val="Tabletext"/>
              <w:rPr>
                <w:ins w:id="272" w:author="Antti Kukkonen" w:date="2019-02-07T07:28:00Z"/>
                <w:del w:id="273" w:author="Bober" w:date="2019-04-04T01:42:00Z"/>
                <w:lang w:val="en-US"/>
              </w:rPr>
            </w:pPr>
            <w:ins w:id="274" w:author="Antti Kukkonen" w:date="2019-02-07T07:40:00Z">
              <w:del w:id="275" w:author="Bober" w:date="2019-04-04T01:42:00Z">
                <w:r w:rsidDel="00FB59F2">
                  <w:rPr>
                    <w:lang w:val="en-US"/>
                  </w:rPr>
                  <w:delText>Status bits</w:delText>
                </w:r>
              </w:del>
            </w:ins>
          </w:p>
        </w:tc>
        <w:tc>
          <w:tcPr>
            <w:tcW w:w="1436" w:type="dxa"/>
          </w:tcPr>
          <w:p w14:paraId="33029C39" w14:textId="2DAC4D1C" w:rsidR="00E12094" w:rsidDel="00FB59F2" w:rsidRDefault="00E12094" w:rsidP="006B7F12">
            <w:pPr>
              <w:pStyle w:val="Tabletext"/>
              <w:jc w:val="center"/>
              <w:rPr>
                <w:ins w:id="276" w:author="Antti Kukkonen" w:date="2019-02-07T07:28:00Z"/>
                <w:del w:id="277" w:author="Bober" w:date="2019-04-04T01:42:00Z"/>
              </w:rPr>
            </w:pPr>
          </w:p>
        </w:tc>
        <w:tc>
          <w:tcPr>
            <w:tcW w:w="6515" w:type="dxa"/>
          </w:tcPr>
          <w:p w14:paraId="062FFFD7" w14:textId="6A095F79" w:rsidR="00E13AFC" w:rsidDel="00FB59F2" w:rsidRDefault="0098582D" w:rsidP="006B7F12">
            <w:pPr>
              <w:pStyle w:val="Tabletext"/>
              <w:rPr>
                <w:ins w:id="278" w:author="Antti Kukkonen" w:date="2019-02-07T07:28:00Z"/>
                <w:del w:id="279" w:author="Bober" w:date="2019-04-04T01:42:00Z"/>
                <w:lang w:val="en-US"/>
              </w:rPr>
            </w:pPr>
            <w:ins w:id="280" w:author="Antti Kukkonen" w:date="2019-02-07T07:40:00Z">
              <w:del w:id="281" w:author="Bober" w:date="2019-04-04T01:42:00Z">
                <w:r w:rsidDel="00FB59F2">
                  <w:rPr>
                    <w:lang w:val="en-US"/>
                  </w:rPr>
                  <w:delText>Available for manufacturer proprietary use</w:delText>
                </w:r>
              </w:del>
            </w:ins>
            <w:ins w:id="282" w:author="Antti Kukkonen" w:date="2019-02-07T07:51:00Z">
              <w:del w:id="283" w:author="Bober" w:date="2019-04-04T01:42:00Z">
                <w:r w:rsidR="00AE72B5" w:rsidDel="00FB59F2">
                  <w:rPr>
                    <w:lang w:val="en-US"/>
                  </w:rPr>
                  <w:delText>.</w:delText>
                </w:r>
              </w:del>
            </w:ins>
          </w:p>
        </w:tc>
      </w:tr>
      <w:tr w:rsidR="006B7F12" w:rsidRPr="00DD27AC" w:rsidDel="00FB59F2" w14:paraId="798FA57C" w14:textId="680498A4" w:rsidTr="00C600E0">
        <w:trPr>
          <w:cantSplit/>
          <w:jc w:val="center"/>
          <w:ins w:id="284" w:author="Author" w:date="2018-06-16T11:10:00Z"/>
          <w:del w:id="285" w:author="Bober" w:date="2019-04-04T01:42:00Z"/>
        </w:trPr>
        <w:tc>
          <w:tcPr>
            <w:tcW w:w="1682" w:type="dxa"/>
          </w:tcPr>
          <w:p w14:paraId="414312F9" w14:textId="60EC3471" w:rsidR="006B7F12" w:rsidRPr="00DD27AC" w:rsidDel="00FB59F2" w:rsidRDefault="006B7F12" w:rsidP="006B7F12">
            <w:pPr>
              <w:pStyle w:val="Tabletext"/>
              <w:rPr>
                <w:ins w:id="286" w:author="Author" w:date="2018-06-16T11:10:00Z"/>
                <w:del w:id="287" w:author="Bober" w:date="2019-04-04T01:42:00Z"/>
                <w:lang w:eastAsia="zh-CN"/>
              </w:rPr>
            </w:pPr>
            <w:ins w:id="288" w:author="Author" w:date="2018-06-16T11:10:00Z">
              <w:del w:id="289" w:author="Bober" w:date="2019-04-04T01:42:00Z">
                <w:r w:rsidRPr="00DD27AC" w:rsidDel="00FB59F2">
                  <w:rPr>
                    <w:lang w:eastAsia="zh-CN"/>
                  </w:rPr>
                  <w:delText>D</w:delText>
                </w:r>
                <w:r w:rsidRPr="00DD27AC" w:rsidDel="00FB59F2">
                  <w:rPr>
                    <w:rFonts w:hint="eastAsia"/>
                    <w:lang w:eastAsia="zh-CN"/>
                  </w:rPr>
                  <w:delText>ynamic status</w:delText>
                </w:r>
              </w:del>
            </w:ins>
          </w:p>
        </w:tc>
        <w:tc>
          <w:tcPr>
            <w:tcW w:w="1436" w:type="dxa"/>
          </w:tcPr>
          <w:p w14:paraId="453BC229" w14:textId="298C2CDD" w:rsidR="006B7F12" w:rsidRPr="00DD27AC" w:rsidDel="00FB59F2" w:rsidRDefault="006B7F12" w:rsidP="006B7F12">
            <w:pPr>
              <w:pStyle w:val="Tabletext"/>
              <w:jc w:val="center"/>
              <w:rPr>
                <w:ins w:id="290" w:author="Author" w:date="2018-06-16T11:10:00Z"/>
                <w:del w:id="291" w:author="Bober" w:date="2019-04-04T01:42:00Z"/>
                <w:lang w:eastAsia="zh-CN"/>
              </w:rPr>
            </w:pPr>
            <w:ins w:id="292" w:author="Author" w:date="2018-06-16T11:10:00Z">
              <w:del w:id="293" w:author="Bober" w:date="2019-04-04T01:42:00Z">
                <w:r w:rsidRPr="00DD27AC" w:rsidDel="00FB59F2">
                  <w:rPr>
                    <w:rFonts w:hint="eastAsia"/>
                    <w:lang w:eastAsia="zh-CN"/>
                  </w:rPr>
                  <w:delText>1</w:delText>
                </w:r>
              </w:del>
            </w:ins>
          </w:p>
        </w:tc>
        <w:tc>
          <w:tcPr>
            <w:tcW w:w="6515" w:type="dxa"/>
          </w:tcPr>
          <w:p w14:paraId="20946FBF" w14:textId="5A64CC75" w:rsidR="006B7F12" w:rsidRPr="00DD27AC" w:rsidDel="00FB59F2" w:rsidRDefault="006B7F12" w:rsidP="006B7F12">
            <w:pPr>
              <w:pStyle w:val="Tabletext"/>
              <w:rPr>
                <w:ins w:id="294" w:author="Author" w:date="2018-06-16T11:10:00Z"/>
                <w:del w:id="295" w:author="Bober" w:date="2019-04-04T01:42:00Z"/>
                <w:lang w:val="en-US" w:eastAsia="zh-CN"/>
              </w:rPr>
            </w:pPr>
            <w:ins w:id="296" w:author="Author" w:date="2018-06-16T11:10:00Z">
              <w:del w:id="297" w:author="Bober" w:date="2019-04-04T01:42:00Z">
                <w:r w:rsidRPr="00DD27AC" w:rsidDel="00FB59F2">
                  <w:rPr>
                    <w:rFonts w:hint="eastAsia"/>
                    <w:lang w:val="en-US" w:eastAsia="zh-CN"/>
                  </w:rPr>
                  <w:delText>0 = fix</w:delText>
                </w:r>
              </w:del>
            </w:ins>
            <w:ins w:id="298" w:author="Antti Kukkonen" w:date="2019-02-07T07:51:00Z">
              <w:del w:id="299" w:author="Bober" w:date="2019-04-04T01:42:00Z">
                <w:r w:rsidR="00AE72B5" w:rsidDel="00FB59F2">
                  <w:rPr>
                    <w:lang w:val="en-US" w:eastAsia="zh-CN"/>
                  </w:rPr>
                  <w:delText>ed</w:delText>
                </w:r>
              </w:del>
            </w:ins>
            <w:ins w:id="300" w:author="Author" w:date="2018-06-16T11:10:00Z">
              <w:del w:id="301" w:author="Bober" w:date="2019-04-04T01:42:00Z">
                <w:r w:rsidRPr="00DD27AC" w:rsidDel="00FB59F2">
                  <w:rPr>
                    <w:rFonts w:hint="eastAsia"/>
                    <w:lang w:val="en-US" w:eastAsia="zh-CN"/>
                  </w:rPr>
                  <w:delText>ing object = default; 1 = moving object</w:delText>
                </w:r>
              </w:del>
            </w:ins>
            <w:ins w:id="302" w:author="Antti Kukkonen" w:date="2019-02-07T07:51:00Z">
              <w:del w:id="303" w:author="Bober" w:date="2019-04-04T01:42:00Z">
                <w:r w:rsidR="00AE72B5" w:rsidDel="00FB59F2">
                  <w:rPr>
                    <w:lang w:val="en-US" w:eastAsia="zh-CN"/>
                  </w:rPr>
                  <w:delText>.</w:delText>
                </w:r>
              </w:del>
            </w:ins>
          </w:p>
        </w:tc>
      </w:tr>
      <w:tr w:rsidR="006B7F12" w:rsidRPr="00DD27AC" w:rsidDel="00FB59F2" w14:paraId="5998D82B" w14:textId="2A421E19" w:rsidTr="00C600E0">
        <w:trPr>
          <w:cantSplit/>
          <w:jc w:val="center"/>
          <w:ins w:id="304" w:author="Author" w:date="2018-06-16T11:10:00Z"/>
          <w:del w:id="305" w:author="Bober" w:date="2019-04-04T01:42:00Z"/>
        </w:trPr>
        <w:tc>
          <w:tcPr>
            <w:tcW w:w="1682" w:type="dxa"/>
          </w:tcPr>
          <w:p w14:paraId="16CC819B" w14:textId="00D5E798" w:rsidR="006B7F12" w:rsidRPr="00DD27AC" w:rsidDel="00FB59F2" w:rsidRDefault="006B7F12" w:rsidP="006B7F12">
            <w:pPr>
              <w:pStyle w:val="Tabletext"/>
              <w:rPr>
                <w:ins w:id="306" w:author="Author" w:date="2018-06-16T11:10:00Z"/>
                <w:del w:id="307" w:author="Bober" w:date="2019-04-04T01:42:00Z"/>
              </w:rPr>
            </w:pPr>
            <w:ins w:id="308" w:author="Author" w:date="2018-06-16T11:10:00Z">
              <w:del w:id="309" w:author="Bober" w:date="2019-04-04T01:42:00Z">
                <w:r w:rsidRPr="00DD27AC" w:rsidDel="00FB59F2">
                  <w:delText>Position accuracy</w:delText>
                </w:r>
              </w:del>
            </w:ins>
          </w:p>
        </w:tc>
        <w:tc>
          <w:tcPr>
            <w:tcW w:w="1436" w:type="dxa"/>
          </w:tcPr>
          <w:p w14:paraId="3E94DF04" w14:textId="29226A7E" w:rsidR="006B7F12" w:rsidRPr="00DD27AC" w:rsidDel="00FB59F2" w:rsidRDefault="006B7F12" w:rsidP="006B7F12">
            <w:pPr>
              <w:pStyle w:val="Tabletext"/>
              <w:jc w:val="center"/>
              <w:rPr>
                <w:ins w:id="310" w:author="Author" w:date="2018-06-16T11:10:00Z"/>
                <w:del w:id="311" w:author="Bober" w:date="2019-04-04T01:42:00Z"/>
              </w:rPr>
            </w:pPr>
            <w:ins w:id="312" w:author="Author" w:date="2018-06-16T11:10:00Z">
              <w:del w:id="313" w:author="Bober" w:date="2019-04-04T01:42:00Z">
                <w:r w:rsidRPr="00DD27AC" w:rsidDel="00FB59F2">
                  <w:delText>1</w:delText>
                </w:r>
              </w:del>
            </w:ins>
          </w:p>
        </w:tc>
        <w:tc>
          <w:tcPr>
            <w:tcW w:w="6515" w:type="dxa"/>
          </w:tcPr>
          <w:p w14:paraId="703C6FC5" w14:textId="1AEDA791" w:rsidR="006B7F12" w:rsidRPr="00DD27AC" w:rsidDel="00FB59F2" w:rsidRDefault="006B7F12" w:rsidP="00AE72B5">
            <w:pPr>
              <w:pStyle w:val="Tabletext"/>
              <w:rPr>
                <w:ins w:id="314" w:author="Author" w:date="2018-06-16T11:10:00Z"/>
                <w:del w:id="315" w:author="Bober" w:date="2019-04-04T01:42:00Z"/>
                <w:lang w:val="en-US"/>
              </w:rPr>
            </w:pPr>
            <w:ins w:id="316" w:author="Author" w:date="2018-06-16T11:10:00Z">
              <w:del w:id="317" w:author="Bober" w:date="2019-04-04T01:42:00Z">
                <w:r w:rsidRPr="00DD27AC" w:rsidDel="00FB59F2">
                  <w:rPr>
                    <w:lang w:val="en-US"/>
                  </w:rPr>
                  <w:delText>1 = high (</w:delText>
                </w:r>
                <w:r w:rsidRPr="00DD27AC" w:rsidDel="00FB59F2">
                  <w:sym w:font="Symbol" w:char="F0A3"/>
                </w:r>
                <w:r w:rsidRPr="00DD27AC" w:rsidDel="00FB59F2">
                  <w:rPr>
                    <w:lang w:val="en-US"/>
                  </w:rPr>
                  <w:delText xml:space="preserve">10 m) </w:delText>
                </w:r>
                <w:r w:rsidRPr="00DD27AC" w:rsidDel="00FB59F2">
                  <w:rPr>
                    <w:lang w:val="en-US"/>
                  </w:rPr>
                  <w:br/>
                  <w:delText>0 = low (&gt;10 m)</w:delText>
                </w:r>
              </w:del>
            </w:ins>
            <w:ins w:id="318" w:author="Antti Kukkonen" w:date="2019-02-07T07:52:00Z">
              <w:del w:id="319" w:author="Bober" w:date="2019-04-04T01:42:00Z">
                <w:r w:rsidR="00AE72B5" w:rsidDel="00FB59F2">
                  <w:rPr>
                    <w:lang w:val="en-US"/>
                  </w:rPr>
                  <w:delText xml:space="preserve"> = default</w:delText>
                </w:r>
              </w:del>
            </w:ins>
            <w:ins w:id="320" w:author="Author" w:date="2018-06-16T11:10:00Z">
              <w:del w:id="321" w:author="Bober" w:date="2019-04-04T01:42:00Z">
                <w:r w:rsidRPr="00DD27AC" w:rsidDel="00FB59F2">
                  <w:rPr>
                    <w:lang w:val="en-US"/>
                  </w:rPr>
                  <w:br/>
                  <w:delText>0 = default</w:delText>
                </w:r>
                <w:r w:rsidRPr="00DD27AC" w:rsidDel="00FB59F2">
                  <w:rPr>
                    <w:lang w:val="en-US"/>
                  </w:rPr>
                  <w:br/>
                  <w:delText>The PA flag should be determined in accordance with Table 50</w:delText>
                </w:r>
              </w:del>
            </w:ins>
            <w:ins w:id="322" w:author="Antti Kukkonen" w:date="2019-02-07T07:51:00Z">
              <w:del w:id="323" w:author="Bober" w:date="2019-04-04T01:42:00Z">
                <w:r w:rsidR="00AE72B5" w:rsidDel="00FB59F2">
                  <w:rPr>
                    <w:lang w:val="en-US"/>
                  </w:rPr>
                  <w:delText>.</w:delText>
                </w:r>
              </w:del>
            </w:ins>
          </w:p>
        </w:tc>
      </w:tr>
      <w:tr w:rsidR="006B7F12" w:rsidRPr="00DD27AC" w:rsidDel="00FB59F2" w14:paraId="06BA1FC9" w14:textId="208D4E40" w:rsidTr="00C600E0">
        <w:trPr>
          <w:cantSplit/>
          <w:jc w:val="center"/>
          <w:ins w:id="324" w:author="Author" w:date="2018-06-16T11:10:00Z"/>
          <w:del w:id="325" w:author="Bober" w:date="2019-04-04T01:42:00Z"/>
        </w:trPr>
        <w:tc>
          <w:tcPr>
            <w:tcW w:w="1682" w:type="dxa"/>
          </w:tcPr>
          <w:p w14:paraId="57A9D059" w14:textId="458C6447" w:rsidR="006B7F12" w:rsidRPr="00DD27AC" w:rsidDel="00FB59F2" w:rsidRDefault="006B7F12" w:rsidP="006B7F12">
            <w:pPr>
              <w:pStyle w:val="Tabletext"/>
              <w:rPr>
                <w:ins w:id="326" w:author="Author" w:date="2018-06-16T11:10:00Z"/>
                <w:del w:id="327" w:author="Bober" w:date="2019-04-04T01:42:00Z"/>
              </w:rPr>
            </w:pPr>
            <w:ins w:id="328" w:author="Author" w:date="2018-06-16T11:10:00Z">
              <w:del w:id="329" w:author="Bober" w:date="2019-04-04T01:42:00Z">
                <w:r w:rsidRPr="00DD27AC" w:rsidDel="00FB59F2">
                  <w:delText xml:space="preserve">Longitude </w:delText>
                </w:r>
              </w:del>
            </w:ins>
          </w:p>
        </w:tc>
        <w:tc>
          <w:tcPr>
            <w:tcW w:w="1436" w:type="dxa"/>
          </w:tcPr>
          <w:p w14:paraId="28AAC14C" w14:textId="35EFDEBF" w:rsidR="006B7F12" w:rsidRPr="00DD27AC" w:rsidDel="00FB59F2" w:rsidRDefault="006B7F12" w:rsidP="006B7F12">
            <w:pPr>
              <w:pStyle w:val="Tabletext"/>
              <w:jc w:val="center"/>
              <w:rPr>
                <w:ins w:id="330" w:author="Author" w:date="2018-06-16T11:10:00Z"/>
                <w:del w:id="331" w:author="Bober" w:date="2019-04-04T01:42:00Z"/>
              </w:rPr>
            </w:pPr>
            <w:ins w:id="332" w:author="Author" w:date="2018-06-16T11:10:00Z">
              <w:del w:id="333" w:author="Bober" w:date="2019-04-04T01:42:00Z">
                <w:r w:rsidRPr="00DD27AC" w:rsidDel="00FB59F2">
                  <w:delText>28</w:delText>
                </w:r>
              </w:del>
            </w:ins>
          </w:p>
        </w:tc>
        <w:tc>
          <w:tcPr>
            <w:tcW w:w="6515" w:type="dxa"/>
          </w:tcPr>
          <w:p w14:paraId="39C647B8" w14:textId="396987D8" w:rsidR="006B7F12" w:rsidRPr="00DD27AC" w:rsidDel="00FB59F2" w:rsidRDefault="006B7F12" w:rsidP="006B7F12">
            <w:pPr>
              <w:pStyle w:val="Tabletext"/>
              <w:rPr>
                <w:ins w:id="334" w:author="Author" w:date="2018-06-16T11:10:00Z"/>
                <w:del w:id="335" w:author="Bober" w:date="2019-04-04T01:42:00Z"/>
                <w:lang w:val="en-US"/>
              </w:rPr>
            </w:pPr>
            <w:ins w:id="336" w:author="Author" w:date="2018-06-16T11:10:00Z">
              <w:del w:id="337" w:author="Bober" w:date="2019-04-04T01:42:00Z">
                <w:r w:rsidRPr="00DD27AC" w:rsidDel="00FB59F2">
                  <w:rPr>
                    <w:lang w:val="en-US"/>
                  </w:rPr>
                  <w:delText xml:space="preserve">Longitude in 1/10 000 min of position of an </w:delText>
                </w:r>
                <w:r w:rsidRPr="00DD27AC" w:rsidDel="00FB59F2">
                  <w:rPr>
                    <w:rFonts w:hint="eastAsia"/>
                    <w:lang w:val="en-US" w:eastAsia="zh-CN"/>
                  </w:rPr>
                  <w:delText>AMRD</w:delText>
                </w:r>
                <w:r w:rsidRPr="00DD27AC" w:rsidDel="00FB59F2">
                  <w:rPr>
                    <w:lang w:val="en-US"/>
                  </w:rPr>
                  <w:delText xml:space="preserve"> (</w:delText>
                </w:r>
                <w:r w:rsidRPr="00DD27AC" w:rsidDel="00FB59F2">
                  <w:sym w:font="Symbol" w:char="F0B1"/>
                </w:r>
                <w:r w:rsidRPr="00DD27AC" w:rsidDel="00FB59F2">
                  <w:rPr>
                    <w:lang w:val="en-US"/>
                  </w:rPr>
                  <w:delText>180°, East = positive, West = negative</w:delText>
                </w:r>
                <w:r w:rsidRPr="00DD27AC" w:rsidDel="00FB59F2">
                  <w:rPr>
                    <w:lang w:val="en-US"/>
                  </w:rPr>
                  <w:br/>
                  <w:delText>181 = (6791AC0</w:delText>
                </w:r>
                <w:r w:rsidRPr="00DD27AC" w:rsidDel="00FB59F2">
                  <w:rPr>
                    <w:vertAlign w:val="subscript"/>
                    <w:lang w:val="en-US"/>
                  </w:rPr>
                  <w:delText>h</w:delText>
                </w:r>
                <w:r w:rsidRPr="00DD27AC" w:rsidDel="00FB59F2">
                  <w:rPr>
                    <w:lang w:val="en-US"/>
                  </w:rPr>
                  <w:delText>) = not available = default)</w:delText>
                </w:r>
              </w:del>
            </w:ins>
            <w:ins w:id="338" w:author="Antti Kukkonen" w:date="2019-02-07T07:52:00Z">
              <w:del w:id="339" w:author="Bober" w:date="2019-04-04T01:42:00Z">
                <w:r w:rsidR="00AE72B5" w:rsidDel="00FB59F2">
                  <w:rPr>
                    <w:lang w:val="en-US"/>
                  </w:rPr>
                  <w:delText>.</w:delText>
                </w:r>
              </w:del>
            </w:ins>
          </w:p>
        </w:tc>
      </w:tr>
      <w:tr w:rsidR="006B7F12" w:rsidRPr="00DD27AC" w:rsidDel="00FB59F2" w14:paraId="7DB6CEDB" w14:textId="299E3D5A" w:rsidTr="00C600E0">
        <w:trPr>
          <w:cantSplit/>
          <w:jc w:val="center"/>
          <w:ins w:id="340" w:author="Author" w:date="2018-06-16T11:10:00Z"/>
          <w:del w:id="341" w:author="Bober" w:date="2019-04-04T01:42:00Z"/>
        </w:trPr>
        <w:tc>
          <w:tcPr>
            <w:tcW w:w="1682" w:type="dxa"/>
          </w:tcPr>
          <w:p w14:paraId="2D620F81" w14:textId="56891CF0" w:rsidR="006B7F12" w:rsidRPr="00DD27AC" w:rsidDel="00FB59F2" w:rsidRDefault="006B7F12" w:rsidP="006B7F12">
            <w:pPr>
              <w:pStyle w:val="Tabletext"/>
              <w:rPr>
                <w:ins w:id="342" w:author="Author" w:date="2018-06-16T11:10:00Z"/>
                <w:del w:id="343" w:author="Bober" w:date="2019-04-04T01:42:00Z"/>
              </w:rPr>
            </w:pPr>
            <w:ins w:id="344" w:author="Author" w:date="2018-06-16T11:10:00Z">
              <w:del w:id="345" w:author="Bober" w:date="2019-04-04T01:42:00Z">
                <w:r w:rsidRPr="00DD27AC" w:rsidDel="00FB59F2">
                  <w:delText>Latitude</w:delText>
                </w:r>
              </w:del>
            </w:ins>
          </w:p>
        </w:tc>
        <w:tc>
          <w:tcPr>
            <w:tcW w:w="1436" w:type="dxa"/>
          </w:tcPr>
          <w:p w14:paraId="25F98528" w14:textId="652801BF" w:rsidR="006B7F12" w:rsidRPr="00DD27AC" w:rsidDel="00FB59F2" w:rsidRDefault="006B7F12" w:rsidP="006B7F12">
            <w:pPr>
              <w:pStyle w:val="Tabletext"/>
              <w:jc w:val="center"/>
              <w:rPr>
                <w:ins w:id="346" w:author="Author" w:date="2018-06-16T11:10:00Z"/>
                <w:del w:id="347" w:author="Bober" w:date="2019-04-04T01:42:00Z"/>
              </w:rPr>
            </w:pPr>
            <w:ins w:id="348" w:author="Author" w:date="2018-06-16T11:10:00Z">
              <w:del w:id="349" w:author="Bober" w:date="2019-04-04T01:42:00Z">
                <w:r w:rsidRPr="00DD27AC" w:rsidDel="00FB59F2">
                  <w:delText>27</w:delText>
                </w:r>
              </w:del>
            </w:ins>
          </w:p>
        </w:tc>
        <w:tc>
          <w:tcPr>
            <w:tcW w:w="6515" w:type="dxa"/>
          </w:tcPr>
          <w:p w14:paraId="70761955" w14:textId="32029F19" w:rsidR="006B7F12" w:rsidRPr="00DD27AC" w:rsidDel="00FB59F2" w:rsidRDefault="006B7F12" w:rsidP="006B7F12">
            <w:pPr>
              <w:pStyle w:val="Tabletext"/>
              <w:rPr>
                <w:ins w:id="350" w:author="Author" w:date="2018-06-16T11:10:00Z"/>
                <w:del w:id="351" w:author="Bober" w:date="2019-04-04T01:42:00Z"/>
                <w:lang w:val="en-US"/>
              </w:rPr>
            </w:pPr>
            <w:ins w:id="352" w:author="Author" w:date="2018-06-16T11:10:00Z">
              <w:del w:id="353" w:author="Bober" w:date="2019-04-04T01:42:00Z">
                <w:r w:rsidRPr="00DD27AC" w:rsidDel="00FB59F2">
                  <w:rPr>
                    <w:lang w:val="en-US"/>
                  </w:rPr>
                  <w:delText xml:space="preserve">Latitude in 1/10 000 min of an </w:delText>
                </w:r>
                <w:r w:rsidRPr="00DD27AC" w:rsidDel="00FB59F2">
                  <w:rPr>
                    <w:rFonts w:hint="eastAsia"/>
                    <w:lang w:val="en-US" w:eastAsia="zh-CN"/>
                  </w:rPr>
                  <w:delText>AMRD</w:delText>
                </w:r>
                <w:r w:rsidRPr="00DD27AC" w:rsidDel="00FB59F2">
                  <w:rPr>
                    <w:lang w:val="en-US"/>
                  </w:rPr>
                  <w:delText xml:space="preserve"> (</w:delText>
                </w:r>
                <w:r w:rsidRPr="00DD27AC" w:rsidDel="00FB59F2">
                  <w:sym w:font="Symbol" w:char="F0B1"/>
                </w:r>
                <w:r w:rsidRPr="00DD27AC" w:rsidDel="00FB59F2">
                  <w:rPr>
                    <w:lang w:val="en-US"/>
                  </w:rPr>
                  <w:delText>90°, North = positive, South = negative</w:delText>
                </w:r>
                <w:r w:rsidRPr="00DD27AC" w:rsidDel="00FB59F2">
                  <w:rPr>
                    <w:lang w:val="en-US"/>
                  </w:rPr>
                  <w:br/>
                  <w:delText>91 = (3412140</w:delText>
                </w:r>
                <w:r w:rsidRPr="00DD27AC" w:rsidDel="00FB59F2">
                  <w:rPr>
                    <w:vertAlign w:val="subscript"/>
                    <w:lang w:val="en-US"/>
                  </w:rPr>
                  <w:delText>h</w:delText>
                </w:r>
                <w:r w:rsidRPr="00DD27AC" w:rsidDel="00FB59F2">
                  <w:rPr>
                    <w:lang w:val="en-US"/>
                  </w:rPr>
                  <w:delText>) = not available = default)</w:delText>
                </w:r>
              </w:del>
            </w:ins>
            <w:ins w:id="354" w:author="Antti Kukkonen" w:date="2019-02-07T07:52:00Z">
              <w:del w:id="355" w:author="Bober" w:date="2019-04-04T01:42:00Z">
                <w:r w:rsidR="00AE72B5" w:rsidDel="00FB59F2">
                  <w:rPr>
                    <w:lang w:val="en-US"/>
                  </w:rPr>
                  <w:delText>.</w:delText>
                </w:r>
              </w:del>
            </w:ins>
          </w:p>
        </w:tc>
      </w:tr>
      <w:tr w:rsidR="006B7F12" w:rsidRPr="00DD27AC" w:rsidDel="00FB59F2" w14:paraId="677E81DD" w14:textId="707BC688" w:rsidTr="00C600E0">
        <w:trPr>
          <w:cantSplit/>
          <w:jc w:val="center"/>
          <w:ins w:id="356" w:author="Author" w:date="2018-06-16T11:10:00Z"/>
          <w:del w:id="357" w:author="Bober" w:date="2019-04-04T01:42:00Z"/>
        </w:trPr>
        <w:tc>
          <w:tcPr>
            <w:tcW w:w="1682" w:type="dxa"/>
          </w:tcPr>
          <w:p w14:paraId="692AA6DC" w14:textId="36A4732C" w:rsidR="006B7F12" w:rsidRPr="00DD27AC" w:rsidDel="00FB59F2" w:rsidRDefault="006B7F12" w:rsidP="006B7F12">
            <w:pPr>
              <w:pStyle w:val="Tabletext"/>
              <w:rPr>
                <w:ins w:id="358" w:author="Author" w:date="2018-06-16T11:10:00Z"/>
                <w:del w:id="359" w:author="Bober" w:date="2019-04-04T01:42:00Z"/>
              </w:rPr>
            </w:pPr>
            <w:ins w:id="360" w:author="Author" w:date="2018-06-16T11:10:00Z">
              <w:del w:id="361" w:author="Bober" w:date="2019-04-04T01:42:00Z">
                <w:r w:rsidRPr="00DD27AC" w:rsidDel="00FB59F2">
                  <w:delText>Time stamp</w:delText>
                </w:r>
              </w:del>
            </w:ins>
          </w:p>
        </w:tc>
        <w:tc>
          <w:tcPr>
            <w:tcW w:w="1436" w:type="dxa"/>
          </w:tcPr>
          <w:p w14:paraId="24503724" w14:textId="6FF9947A" w:rsidR="006B7F12" w:rsidRPr="00DD27AC" w:rsidDel="00FB59F2" w:rsidRDefault="006B7F12" w:rsidP="006B7F12">
            <w:pPr>
              <w:pStyle w:val="Tabletext"/>
              <w:jc w:val="center"/>
              <w:rPr>
                <w:ins w:id="362" w:author="Author" w:date="2018-06-16T11:10:00Z"/>
                <w:del w:id="363" w:author="Bober" w:date="2019-04-04T01:42:00Z"/>
                <w:lang w:eastAsia="zh-CN"/>
              </w:rPr>
            </w:pPr>
            <w:ins w:id="364" w:author="Author" w:date="2018-06-16T11:10:00Z">
              <w:del w:id="365" w:author="Bober" w:date="2019-04-04T01:42:00Z">
                <w:r w:rsidRPr="00DD27AC" w:rsidDel="00FB59F2">
                  <w:delText>6</w:delText>
                </w:r>
              </w:del>
            </w:ins>
          </w:p>
        </w:tc>
        <w:tc>
          <w:tcPr>
            <w:tcW w:w="6515" w:type="dxa"/>
          </w:tcPr>
          <w:p w14:paraId="3460252A" w14:textId="31965D08" w:rsidR="006B7F12" w:rsidRPr="00DD27AC" w:rsidDel="00FB59F2" w:rsidRDefault="006B7F12" w:rsidP="006B7F12">
            <w:pPr>
              <w:pStyle w:val="Tabletext"/>
              <w:rPr>
                <w:ins w:id="366" w:author="Author" w:date="2018-06-16T11:10:00Z"/>
                <w:del w:id="367" w:author="Bober" w:date="2019-04-04T01:42:00Z"/>
                <w:lang w:val="en-US"/>
              </w:rPr>
            </w:pPr>
            <w:ins w:id="368" w:author="Author" w:date="2018-06-16T11:10:00Z">
              <w:del w:id="369" w:author="Bober" w:date="2019-04-04T01:42:00Z">
                <w:r w:rsidRPr="00DD27AC" w:rsidDel="00FB59F2">
                  <w:rPr>
                    <w:lang w:val="en-US"/>
                  </w:rPr>
                  <w:delTex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delText>
                </w:r>
              </w:del>
            </w:ins>
            <w:ins w:id="370" w:author="Antti Kukkonen" w:date="2019-02-07T07:52:00Z">
              <w:del w:id="371" w:author="Bober" w:date="2019-04-04T01:42:00Z">
                <w:r w:rsidR="00AE72B5" w:rsidDel="00FB59F2">
                  <w:rPr>
                    <w:lang w:val="en-US"/>
                  </w:rPr>
                  <w:delText>.</w:delText>
                </w:r>
              </w:del>
            </w:ins>
          </w:p>
        </w:tc>
      </w:tr>
      <w:tr w:rsidR="006B7F12" w:rsidRPr="00DD27AC" w:rsidDel="00FB59F2" w14:paraId="3710A25A" w14:textId="0486CA98" w:rsidTr="00C600E0">
        <w:trPr>
          <w:cantSplit/>
          <w:jc w:val="center"/>
          <w:ins w:id="372" w:author="Author" w:date="2018-06-16T11:10:00Z"/>
          <w:del w:id="373" w:author="Bober" w:date="2019-04-04T01:42:00Z"/>
        </w:trPr>
        <w:tc>
          <w:tcPr>
            <w:tcW w:w="1682" w:type="dxa"/>
          </w:tcPr>
          <w:p w14:paraId="7B48F1AB" w14:textId="577C4C50" w:rsidR="006B7F12" w:rsidRPr="00DD27AC" w:rsidDel="00FB59F2" w:rsidRDefault="006B7F12" w:rsidP="006B7F12">
            <w:pPr>
              <w:pStyle w:val="Tabletext"/>
              <w:rPr>
                <w:ins w:id="374" w:author="Author" w:date="2018-06-16T11:10:00Z"/>
                <w:del w:id="375" w:author="Bober" w:date="2019-04-04T01:42:00Z"/>
              </w:rPr>
            </w:pPr>
            <w:ins w:id="376" w:author="Author" w:date="2018-06-16T11:10:00Z">
              <w:del w:id="377" w:author="Bober" w:date="2019-04-04T01:42:00Z">
                <w:r w:rsidRPr="00DD27AC" w:rsidDel="00FB59F2">
                  <w:delText>RAIM-flag</w:delText>
                </w:r>
              </w:del>
            </w:ins>
          </w:p>
        </w:tc>
        <w:tc>
          <w:tcPr>
            <w:tcW w:w="1436" w:type="dxa"/>
          </w:tcPr>
          <w:p w14:paraId="386C2D06" w14:textId="56886B1C" w:rsidR="006B7F12" w:rsidRPr="00DD27AC" w:rsidDel="00FB59F2" w:rsidRDefault="006B7F12" w:rsidP="006B7F12">
            <w:pPr>
              <w:pStyle w:val="Tabletext"/>
              <w:jc w:val="center"/>
              <w:rPr>
                <w:ins w:id="378" w:author="Author" w:date="2018-06-16T11:10:00Z"/>
                <w:del w:id="379" w:author="Bober" w:date="2019-04-04T01:42:00Z"/>
              </w:rPr>
            </w:pPr>
            <w:ins w:id="380" w:author="Author" w:date="2018-06-16T11:10:00Z">
              <w:del w:id="381" w:author="Bober" w:date="2019-04-04T01:42:00Z">
                <w:r w:rsidRPr="00DD27AC" w:rsidDel="00FB59F2">
                  <w:delText>1</w:delText>
                </w:r>
              </w:del>
            </w:ins>
          </w:p>
        </w:tc>
        <w:tc>
          <w:tcPr>
            <w:tcW w:w="6515" w:type="dxa"/>
          </w:tcPr>
          <w:p w14:paraId="29081B6B" w14:textId="72FD8FE9" w:rsidR="006B7F12" w:rsidRPr="00DD27AC" w:rsidDel="00FB59F2" w:rsidRDefault="006B7F12" w:rsidP="006B7F12">
            <w:pPr>
              <w:pStyle w:val="Tabletext"/>
              <w:rPr>
                <w:ins w:id="382" w:author="Author" w:date="2018-06-16T11:10:00Z"/>
                <w:del w:id="383" w:author="Bober" w:date="2019-04-04T01:42:00Z"/>
                <w:lang w:val="en-US"/>
              </w:rPr>
            </w:pPr>
            <w:ins w:id="384" w:author="Author" w:date="2018-06-16T11:10:00Z">
              <w:del w:id="385" w:author="Bober" w:date="2019-04-04T01:42:00Z">
                <w:r w:rsidRPr="00DD27AC" w:rsidDel="00FB59F2">
                  <w:rPr>
                    <w:lang w:val="en-US"/>
                  </w:rPr>
                  <w:delText>RAIM (Receiver autonomous integrity monitoring) flag of electronic position fixing device; 0 = RAIM not in use = default; 1 = RAIM in use see Table 50</w:delText>
                </w:r>
              </w:del>
            </w:ins>
            <w:ins w:id="386" w:author="Antti Kukkonen" w:date="2019-02-07T07:52:00Z">
              <w:del w:id="387" w:author="Bober" w:date="2019-04-04T01:42:00Z">
                <w:r w:rsidR="00AE72B5" w:rsidDel="00FB59F2">
                  <w:rPr>
                    <w:lang w:val="en-US"/>
                  </w:rPr>
                  <w:delText>.</w:delText>
                </w:r>
              </w:del>
            </w:ins>
          </w:p>
        </w:tc>
      </w:tr>
      <w:tr w:rsidR="006B7F12" w:rsidRPr="00DD27AC" w:rsidDel="00FB59F2" w14:paraId="1F6927A4" w14:textId="3312B0E9" w:rsidTr="00C600E0">
        <w:trPr>
          <w:cantSplit/>
          <w:jc w:val="center"/>
          <w:ins w:id="388" w:author="Author" w:date="2018-06-16T11:10:00Z"/>
          <w:del w:id="389" w:author="Bober" w:date="2019-04-04T01:42:00Z"/>
        </w:trPr>
        <w:tc>
          <w:tcPr>
            <w:tcW w:w="1682" w:type="dxa"/>
          </w:tcPr>
          <w:p w14:paraId="14311F4E" w14:textId="4216E0BE" w:rsidR="006B7F12" w:rsidRPr="00DD27AC" w:rsidDel="00FB59F2" w:rsidRDefault="006B7F12" w:rsidP="006B7F12">
            <w:pPr>
              <w:pStyle w:val="Tabletext"/>
              <w:rPr>
                <w:ins w:id="390" w:author="Author" w:date="2018-06-16T11:10:00Z"/>
                <w:del w:id="391" w:author="Bober" w:date="2019-04-04T01:42:00Z"/>
              </w:rPr>
            </w:pPr>
            <w:ins w:id="392" w:author="Author" w:date="2018-06-16T11:10:00Z">
              <w:del w:id="393" w:author="Bober" w:date="2019-04-04T01:42:00Z">
                <w:r w:rsidRPr="00DD27AC" w:rsidDel="00FB59F2">
                  <w:delText>Spare</w:delText>
                </w:r>
              </w:del>
            </w:ins>
          </w:p>
        </w:tc>
        <w:tc>
          <w:tcPr>
            <w:tcW w:w="1436" w:type="dxa"/>
          </w:tcPr>
          <w:p w14:paraId="3B8AA730" w14:textId="4CF79EF1" w:rsidR="006B7F12" w:rsidRPr="00DD27AC" w:rsidDel="00FB59F2" w:rsidRDefault="006B7F12" w:rsidP="006B7F12">
            <w:pPr>
              <w:pStyle w:val="Tabletext"/>
              <w:jc w:val="center"/>
              <w:rPr>
                <w:ins w:id="394" w:author="Author" w:date="2018-06-16T11:10:00Z"/>
                <w:del w:id="395" w:author="Bober" w:date="2019-04-04T01:42:00Z"/>
                <w:lang w:eastAsia="zh-CN"/>
              </w:rPr>
            </w:pPr>
            <w:ins w:id="396" w:author="Author" w:date="2018-06-16T11:10:00Z">
              <w:del w:id="397" w:author="Bober" w:date="2019-04-04T01:42:00Z">
                <w:r w:rsidRPr="00DD27AC" w:rsidDel="00FB59F2">
                  <w:rPr>
                    <w:rFonts w:hint="eastAsia"/>
                    <w:lang w:eastAsia="zh-CN"/>
                  </w:rPr>
                  <w:delText>1</w:delText>
                </w:r>
              </w:del>
            </w:ins>
            <w:ins w:id="398" w:author="Antti Kukkonen" w:date="2019-02-07T07:39:00Z">
              <w:del w:id="399" w:author="Bober" w:date="2019-04-04T01:42:00Z">
                <w:r w:rsidR="007D74BE" w:rsidDel="00FB59F2">
                  <w:rPr>
                    <w:lang w:eastAsia="zh-CN"/>
                  </w:rPr>
                  <w:delText>1</w:delText>
                </w:r>
                <w:r w:rsidR="008A61A4" w:rsidDel="00FB59F2">
                  <w:rPr>
                    <w:lang w:eastAsia="zh-CN"/>
                  </w:rPr>
                  <w:delText>0</w:delText>
                </w:r>
              </w:del>
            </w:ins>
          </w:p>
        </w:tc>
        <w:tc>
          <w:tcPr>
            <w:tcW w:w="6515" w:type="dxa"/>
          </w:tcPr>
          <w:p w14:paraId="513CAA96" w14:textId="45FA6C1F" w:rsidR="006B7F12" w:rsidRPr="00DD27AC" w:rsidDel="00FB59F2" w:rsidRDefault="006B7F12" w:rsidP="006B7F12">
            <w:pPr>
              <w:pStyle w:val="Tabletext"/>
              <w:rPr>
                <w:ins w:id="400" w:author="Author" w:date="2018-06-16T11:10:00Z"/>
                <w:del w:id="401" w:author="Bober" w:date="2019-04-04T01:42:00Z"/>
              </w:rPr>
            </w:pPr>
            <w:ins w:id="402" w:author="Author" w:date="2018-06-16T11:10:00Z">
              <w:del w:id="403" w:author="Bober" w:date="2019-04-04T01:42:00Z">
                <w:r w:rsidRPr="00DD27AC" w:rsidDel="00FB59F2">
                  <w:rPr>
                    <w:lang w:val="en-US"/>
                  </w:rPr>
                  <w:delText xml:space="preserve">Spare. Not used. Should be set to zero. </w:delText>
                </w:r>
                <w:r w:rsidRPr="00DD27AC" w:rsidDel="00FB59F2">
                  <w:delText>Reserved for future use</w:delText>
                </w:r>
              </w:del>
            </w:ins>
            <w:ins w:id="404" w:author="Antti Kukkonen" w:date="2019-02-07T07:52:00Z">
              <w:del w:id="405" w:author="Bober" w:date="2019-04-04T01:42:00Z">
                <w:r w:rsidR="00AE72B5" w:rsidDel="00FB59F2">
                  <w:delText>.</w:delText>
                </w:r>
              </w:del>
            </w:ins>
          </w:p>
        </w:tc>
      </w:tr>
      <w:tr w:rsidR="006B7F12" w:rsidRPr="00DD27AC" w:rsidDel="00FB59F2" w14:paraId="755E1354" w14:textId="24B922B1" w:rsidTr="00C600E0">
        <w:trPr>
          <w:cantSplit/>
          <w:jc w:val="center"/>
          <w:ins w:id="406" w:author="Author" w:date="2018-06-16T11:10:00Z"/>
          <w:del w:id="407" w:author="Bober" w:date="2019-04-04T01:42:00Z"/>
        </w:trPr>
        <w:tc>
          <w:tcPr>
            <w:tcW w:w="1682" w:type="dxa"/>
          </w:tcPr>
          <w:p w14:paraId="20228EAE" w14:textId="6F19B7B4" w:rsidR="006B7F12" w:rsidRPr="00DD27AC" w:rsidDel="00FB59F2" w:rsidRDefault="006B7F12" w:rsidP="006B7F12">
            <w:pPr>
              <w:pStyle w:val="Tabletext"/>
              <w:rPr>
                <w:ins w:id="408" w:author="Author" w:date="2018-06-16T11:10:00Z"/>
                <w:del w:id="409" w:author="Bober" w:date="2019-04-04T01:42:00Z"/>
              </w:rPr>
            </w:pPr>
            <w:ins w:id="410" w:author="Author" w:date="2018-06-16T11:10:00Z">
              <w:del w:id="411" w:author="Bober" w:date="2019-04-04T01:42:00Z">
                <w:r w:rsidRPr="00DD27AC" w:rsidDel="00FB59F2">
                  <w:delText>Number of bits</w:delText>
                </w:r>
              </w:del>
            </w:ins>
          </w:p>
        </w:tc>
        <w:tc>
          <w:tcPr>
            <w:tcW w:w="1436" w:type="dxa"/>
          </w:tcPr>
          <w:p w14:paraId="68C8635A" w14:textId="259A979C" w:rsidR="006B7F12" w:rsidRPr="00DD27AC" w:rsidDel="00FB59F2" w:rsidRDefault="006B7F12" w:rsidP="006B7F12">
            <w:pPr>
              <w:pStyle w:val="Tabletext"/>
              <w:jc w:val="center"/>
              <w:rPr>
                <w:ins w:id="412" w:author="Author" w:date="2018-06-16T11:10:00Z"/>
                <w:del w:id="413" w:author="Bober" w:date="2019-04-04T01:42:00Z"/>
                <w:lang w:eastAsia="zh-CN"/>
              </w:rPr>
            </w:pPr>
            <w:ins w:id="414" w:author="Author" w:date="2018-06-16T11:10:00Z">
              <w:del w:id="415" w:author="Bober" w:date="2019-04-04T01:42:00Z">
                <w:r w:rsidRPr="00DD27AC" w:rsidDel="00FB59F2">
                  <w:rPr>
                    <w:rFonts w:hint="eastAsia"/>
                    <w:lang w:eastAsia="zh-CN"/>
                  </w:rPr>
                  <w:delText>168</w:delText>
                </w:r>
              </w:del>
            </w:ins>
          </w:p>
        </w:tc>
        <w:tc>
          <w:tcPr>
            <w:tcW w:w="6515" w:type="dxa"/>
          </w:tcPr>
          <w:p w14:paraId="6A987219" w14:textId="36B6FA9D" w:rsidR="006B7F12" w:rsidRPr="00DD27AC" w:rsidDel="00FB59F2" w:rsidRDefault="006B7F12" w:rsidP="006B7F12">
            <w:pPr>
              <w:pStyle w:val="Tabletext"/>
              <w:rPr>
                <w:ins w:id="416" w:author="Author" w:date="2018-06-16T11:10:00Z"/>
                <w:del w:id="417" w:author="Bober" w:date="2019-04-04T01:42:00Z"/>
              </w:rPr>
            </w:pPr>
            <w:ins w:id="418" w:author="Author" w:date="2018-06-16T11:10:00Z">
              <w:del w:id="419" w:author="Bober" w:date="2019-04-04T01:42:00Z">
                <w:r w:rsidRPr="00DD27AC" w:rsidDel="00FB59F2">
                  <w:delText>Occupies one slots</w:delText>
                </w:r>
              </w:del>
            </w:ins>
          </w:p>
        </w:tc>
      </w:tr>
    </w:tbl>
    <w:p w14:paraId="35186D16" w14:textId="6D74A8FB" w:rsidR="00064850" w:rsidRPr="00DD27AC" w:rsidDel="00FB59F2" w:rsidRDefault="00064850" w:rsidP="002F58A1">
      <w:pPr>
        <w:pStyle w:val="Tablefin"/>
        <w:rPr>
          <w:ins w:id="420" w:author="Author" w:date="2018-06-16T11:10:00Z"/>
          <w:del w:id="421" w:author="Bober" w:date="2019-04-04T01:42:00Z"/>
          <w:lang w:val="en-US"/>
        </w:rPr>
      </w:pPr>
    </w:p>
    <w:p w14:paraId="051DAA4E" w14:textId="2F83865E" w:rsidR="00064850" w:rsidRPr="00DD27AC" w:rsidDel="00FB59F2" w:rsidRDefault="00064850" w:rsidP="00064850">
      <w:pPr>
        <w:tabs>
          <w:tab w:val="clear" w:pos="1134"/>
          <w:tab w:val="clear" w:pos="1871"/>
          <w:tab w:val="clear" w:pos="2268"/>
        </w:tabs>
        <w:overflowPunct/>
        <w:autoSpaceDE/>
        <w:autoSpaceDN/>
        <w:adjustRightInd/>
        <w:spacing w:before="0"/>
        <w:textAlignment w:val="auto"/>
        <w:rPr>
          <w:ins w:id="422" w:author="Author" w:date="2018-06-16T11:10:00Z"/>
          <w:del w:id="423" w:author="Bober" w:date="2019-04-04T01:42:00Z"/>
          <w:caps/>
          <w:sz w:val="20"/>
          <w:lang w:val="en-US"/>
        </w:rPr>
      </w:pPr>
      <w:ins w:id="424" w:author="Author" w:date="2018-06-16T11:10:00Z">
        <w:del w:id="425" w:author="Bober" w:date="2019-04-04T01:42:00Z">
          <w:r w:rsidRPr="00DD27AC" w:rsidDel="00FB59F2">
            <w:rPr>
              <w:caps/>
              <w:sz w:val="20"/>
              <w:lang w:val="en-US"/>
            </w:rPr>
            <w:br w:type="page"/>
          </w:r>
        </w:del>
      </w:ins>
    </w:p>
    <w:p w14:paraId="5E1B267C" w14:textId="053B69C3" w:rsidR="00064850" w:rsidRPr="00DD27AC" w:rsidDel="00FB59F2" w:rsidRDefault="00064850" w:rsidP="00064850">
      <w:pPr>
        <w:pStyle w:val="TableNo"/>
        <w:rPr>
          <w:ins w:id="426" w:author="Author" w:date="2018-06-16T11:10:00Z"/>
          <w:del w:id="427" w:author="Bober" w:date="2019-04-04T01:42:00Z"/>
          <w:lang w:val="en-US" w:eastAsia="zh-CN"/>
        </w:rPr>
      </w:pPr>
      <w:ins w:id="428" w:author="Author" w:date="2018-06-16T11:10:00Z">
        <w:del w:id="429" w:author="Bober" w:date="2019-04-04T01:42:00Z">
          <w:r w:rsidRPr="00DD27AC" w:rsidDel="00FB59F2">
            <w:rPr>
              <w:lang w:val="en-US"/>
            </w:rPr>
            <w:delText xml:space="preserve">TABLE </w:delText>
          </w:r>
          <w:r w:rsidRPr="00DD27AC" w:rsidDel="00FB59F2">
            <w:rPr>
              <w:rFonts w:hint="eastAsia"/>
              <w:lang w:val="en-US" w:eastAsia="zh-CN"/>
            </w:rPr>
            <w:delText>84</w:delText>
          </w:r>
          <w:r w:rsidRPr="00511EBC" w:rsidDel="00FB59F2">
            <w:rPr>
              <w:i/>
              <w:iCs/>
              <w:caps w:val="0"/>
              <w:lang w:val="en-US" w:eastAsia="zh-CN"/>
            </w:rPr>
            <w:delText>ter</w:delText>
          </w:r>
        </w:del>
      </w:ins>
    </w:p>
    <w:tbl>
      <w:tblPr>
        <w:tblW w:w="6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4699"/>
      </w:tblGrid>
      <w:tr w:rsidR="00AE72B5" w:rsidRPr="00DD27AC" w:rsidDel="00FB59F2" w14:paraId="3E5C6FD5" w14:textId="44A05C4F" w:rsidTr="00A1055C">
        <w:trPr>
          <w:jc w:val="center"/>
          <w:ins w:id="430" w:author="Author" w:date="2018-06-16T11:10:00Z"/>
          <w:del w:id="431" w:author="Bober" w:date="2019-04-04T01:42:00Z"/>
        </w:trPr>
        <w:tc>
          <w:tcPr>
            <w:tcW w:w="1323" w:type="dxa"/>
            <w:shd w:val="clear" w:color="auto" w:fill="FFFFFF"/>
          </w:tcPr>
          <w:p w14:paraId="52A04D12" w14:textId="535521E0" w:rsidR="00AE72B5" w:rsidRPr="00DD27AC" w:rsidDel="00FB59F2" w:rsidRDefault="00AE72B5" w:rsidP="00C600E0">
            <w:pPr>
              <w:pStyle w:val="Tablehead"/>
              <w:rPr>
                <w:ins w:id="432" w:author="Author" w:date="2018-06-16T11:10:00Z"/>
                <w:del w:id="433" w:author="Bober" w:date="2019-04-04T01:42:00Z"/>
              </w:rPr>
            </w:pPr>
            <w:ins w:id="434" w:author="Author" w:date="2018-06-16T11:10:00Z">
              <w:del w:id="435" w:author="Bober" w:date="2019-04-04T01:42:00Z">
                <w:r w:rsidRPr="00DD27AC" w:rsidDel="00FB59F2">
                  <w:delText>Code</w:delText>
                </w:r>
              </w:del>
            </w:ins>
          </w:p>
        </w:tc>
        <w:tc>
          <w:tcPr>
            <w:tcW w:w="4699" w:type="dxa"/>
            <w:shd w:val="clear" w:color="auto" w:fill="FFFFFF"/>
          </w:tcPr>
          <w:p w14:paraId="6A5E4A7C" w14:textId="04016585" w:rsidR="00AE72B5" w:rsidRPr="00DD27AC" w:rsidDel="00FB59F2" w:rsidRDefault="00AE72B5" w:rsidP="00C600E0">
            <w:pPr>
              <w:pStyle w:val="Tablehead"/>
              <w:rPr>
                <w:ins w:id="436" w:author="Author" w:date="2018-06-16T11:10:00Z"/>
                <w:del w:id="437" w:author="Bober" w:date="2019-04-04T01:42:00Z"/>
              </w:rPr>
            </w:pPr>
            <w:ins w:id="438" w:author="Author" w:date="2018-06-16T11:10:00Z">
              <w:del w:id="439" w:author="Bober" w:date="2019-04-04T01:42:00Z">
                <w:r w:rsidRPr="00DD27AC" w:rsidDel="00FB59F2">
                  <w:delText>Definition</w:delText>
                </w:r>
              </w:del>
            </w:ins>
          </w:p>
        </w:tc>
      </w:tr>
      <w:tr w:rsidR="00AE72B5" w:rsidRPr="00DD27AC" w:rsidDel="00FB59F2" w14:paraId="359EE029" w14:textId="39326B4B" w:rsidTr="00A1055C">
        <w:trPr>
          <w:jc w:val="center"/>
          <w:ins w:id="440" w:author="Author" w:date="2018-06-16T11:10:00Z"/>
          <w:del w:id="441" w:author="Bober" w:date="2019-04-04T01:42:00Z"/>
        </w:trPr>
        <w:tc>
          <w:tcPr>
            <w:tcW w:w="1323" w:type="dxa"/>
          </w:tcPr>
          <w:p w14:paraId="7B3B10B9" w14:textId="570216FE" w:rsidR="00AE72B5" w:rsidRPr="00DD27AC" w:rsidDel="00FB59F2" w:rsidRDefault="00AE72B5" w:rsidP="00C600E0">
            <w:pPr>
              <w:pStyle w:val="Tabletext"/>
              <w:rPr>
                <w:ins w:id="442" w:author="Author" w:date="2018-06-16T11:10:00Z"/>
                <w:del w:id="443" w:author="Bober" w:date="2019-04-04T01:42:00Z"/>
              </w:rPr>
            </w:pPr>
            <w:ins w:id="444" w:author="Author" w:date="2018-06-16T11:10:00Z">
              <w:del w:id="445" w:author="Bober" w:date="2019-04-04T01:42:00Z">
                <w:r w:rsidRPr="00DD27AC" w:rsidDel="00FB59F2">
                  <w:delText>0</w:delText>
                </w:r>
              </w:del>
            </w:ins>
          </w:p>
        </w:tc>
        <w:tc>
          <w:tcPr>
            <w:tcW w:w="4699" w:type="dxa"/>
          </w:tcPr>
          <w:p w14:paraId="4E628BED" w14:textId="522A3B51" w:rsidR="00AE72B5" w:rsidRPr="00DD27AC" w:rsidDel="00FB59F2" w:rsidRDefault="00AE72B5" w:rsidP="00C600E0">
            <w:pPr>
              <w:pStyle w:val="Tabletext"/>
              <w:rPr>
                <w:ins w:id="446" w:author="Author" w:date="2018-06-16T11:10:00Z"/>
                <w:del w:id="447" w:author="Bober" w:date="2019-04-04T01:42:00Z"/>
                <w:lang w:val="en-US"/>
              </w:rPr>
            </w:pPr>
            <w:ins w:id="448" w:author="Author" w:date="2018-06-16T11:10:00Z">
              <w:del w:id="449" w:author="Bober" w:date="2019-04-04T01:42:00Z">
                <w:r w:rsidRPr="00DD27AC" w:rsidDel="00FB59F2">
                  <w:rPr>
                    <w:lang w:val="en-US"/>
                  </w:rPr>
                  <w:delText>Default, not specified</w:delText>
                </w:r>
              </w:del>
            </w:ins>
          </w:p>
        </w:tc>
      </w:tr>
      <w:tr w:rsidR="00AE72B5" w:rsidRPr="00DD27AC" w:rsidDel="00FB59F2" w14:paraId="04EF6B82" w14:textId="05959A0C" w:rsidTr="00A1055C">
        <w:trPr>
          <w:jc w:val="center"/>
          <w:ins w:id="450" w:author="Author" w:date="2018-06-16T11:10:00Z"/>
          <w:del w:id="451" w:author="Bober" w:date="2019-04-04T01:42:00Z"/>
        </w:trPr>
        <w:tc>
          <w:tcPr>
            <w:tcW w:w="1323" w:type="dxa"/>
          </w:tcPr>
          <w:p w14:paraId="2B0A4F4D" w14:textId="5E4AE00E" w:rsidR="00AE72B5" w:rsidRPr="00DD27AC" w:rsidDel="00FB59F2" w:rsidRDefault="00AE72B5" w:rsidP="00C600E0">
            <w:pPr>
              <w:pStyle w:val="Tabletext"/>
              <w:rPr>
                <w:ins w:id="452" w:author="Author" w:date="2018-06-16T11:10:00Z"/>
                <w:del w:id="453" w:author="Bober" w:date="2019-04-04T01:42:00Z"/>
              </w:rPr>
            </w:pPr>
            <w:ins w:id="454" w:author="Author" w:date="2018-06-16T11:10:00Z">
              <w:del w:id="455" w:author="Bober" w:date="2019-04-04T01:42:00Z">
                <w:r w:rsidRPr="00DD27AC" w:rsidDel="00FB59F2">
                  <w:delText>1</w:delText>
                </w:r>
              </w:del>
            </w:ins>
          </w:p>
        </w:tc>
        <w:tc>
          <w:tcPr>
            <w:tcW w:w="4699" w:type="dxa"/>
          </w:tcPr>
          <w:p w14:paraId="66848501" w14:textId="50631E7E" w:rsidR="00AE72B5" w:rsidRPr="00DD27AC" w:rsidDel="00FB59F2" w:rsidRDefault="00AE72B5" w:rsidP="00C600E0">
            <w:pPr>
              <w:pStyle w:val="Tabletext"/>
              <w:rPr>
                <w:ins w:id="456" w:author="Author" w:date="2018-06-16T11:10:00Z"/>
                <w:del w:id="457" w:author="Bober" w:date="2019-04-04T01:42:00Z"/>
                <w:lang w:eastAsia="zh-CN"/>
              </w:rPr>
            </w:pPr>
            <w:ins w:id="458" w:author="Author" w:date="2018-06-16T11:10:00Z">
              <w:del w:id="459" w:author="Bober" w:date="2019-04-04T01:42:00Z">
                <w:r w:rsidRPr="00DD27AC" w:rsidDel="00FB59F2">
                  <w:rPr>
                    <w:lang w:eastAsia="zh-CN"/>
                  </w:rPr>
                  <w:delText>F</w:delText>
                </w:r>
                <w:r w:rsidRPr="00DD27AC" w:rsidDel="00FB59F2">
                  <w:rPr>
                    <w:rFonts w:hint="eastAsia"/>
                    <w:lang w:eastAsia="zh-CN"/>
                  </w:rPr>
                  <w:delText>ishing net indicator</w:delText>
                </w:r>
              </w:del>
            </w:ins>
          </w:p>
        </w:tc>
      </w:tr>
      <w:tr w:rsidR="00AE72B5" w:rsidRPr="00DD27AC" w:rsidDel="00FB59F2" w14:paraId="2868D0AC" w14:textId="002E729C" w:rsidTr="00A1055C">
        <w:trPr>
          <w:jc w:val="center"/>
          <w:ins w:id="460" w:author="Author" w:date="2018-06-16T11:10:00Z"/>
          <w:del w:id="461" w:author="Bober" w:date="2019-04-04T01:42:00Z"/>
        </w:trPr>
        <w:tc>
          <w:tcPr>
            <w:tcW w:w="1323" w:type="dxa"/>
          </w:tcPr>
          <w:p w14:paraId="6FFBFC2B" w14:textId="574382C5" w:rsidR="00AE72B5" w:rsidRPr="00DD27AC" w:rsidDel="00FB59F2" w:rsidRDefault="00AE72B5" w:rsidP="00C600E0">
            <w:pPr>
              <w:pStyle w:val="Tabletext"/>
              <w:rPr>
                <w:ins w:id="462" w:author="Author" w:date="2018-06-16T11:10:00Z"/>
                <w:del w:id="463" w:author="Bober" w:date="2019-04-04T01:42:00Z"/>
              </w:rPr>
            </w:pPr>
            <w:ins w:id="464" w:author="Author" w:date="2018-06-16T11:10:00Z">
              <w:del w:id="465" w:author="Bober" w:date="2019-04-04T01:42:00Z">
                <w:r w:rsidRPr="00DD27AC" w:rsidDel="00FB59F2">
                  <w:delText>2</w:delText>
                </w:r>
              </w:del>
            </w:ins>
          </w:p>
        </w:tc>
        <w:tc>
          <w:tcPr>
            <w:tcW w:w="4699" w:type="dxa"/>
          </w:tcPr>
          <w:p w14:paraId="49C868C9" w14:textId="1BA76731" w:rsidR="00AE72B5" w:rsidRPr="00DD27AC" w:rsidDel="00FB59F2" w:rsidRDefault="00AE72B5" w:rsidP="00C600E0">
            <w:pPr>
              <w:pStyle w:val="Tabletext"/>
              <w:rPr>
                <w:ins w:id="466" w:author="Author" w:date="2018-06-16T11:10:00Z"/>
                <w:del w:id="467" w:author="Bober" w:date="2019-04-04T01:42:00Z"/>
                <w:lang w:eastAsia="zh-CN"/>
              </w:rPr>
            </w:pPr>
            <w:ins w:id="468" w:author="Author" w:date="2018-06-16T11:10:00Z">
              <w:del w:id="469" w:author="Bober" w:date="2019-04-04T01:42:00Z">
                <w:r w:rsidRPr="00DD27AC" w:rsidDel="00FB59F2">
                  <w:delText>Oceanic observation data transmitter</w:delText>
                </w:r>
              </w:del>
            </w:ins>
          </w:p>
        </w:tc>
      </w:tr>
      <w:tr w:rsidR="00AE72B5" w:rsidRPr="00DD27AC" w:rsidDel="00FB59F2" w14:paraId="6383C93D" w14:textId="44E2FB08" w:rsidTr="00A1055C">
        <w:trPr>
          <w:jc w:val="center"/>
          <w:ins w:id="470" w:author="Author" w:date="2018-06-16T11:10:00Z"/>
          <w:del w:id="471" w:author="Bober" w:date="2019-04-04T01:42:00Z"/>
        </w:trPr>
        <w:tc>
          <w:tcPr>
            <w:tcW w:w="1323" w:type="dxa"/>
          </w:tcPr>
          <w:p w14:paraId="581A0E4E" w14:textId="10EF79CE" w:rsidR="00AE72B5" w:rsidRPr="00DD27AC" w:rsidDel="00FB59F2" w:rsidRDefault="00AE72B5" w:rsidP="00C600E0">
            <w:pPr>
              <w:pStyle w:val="Tabletext"/>
              <w:rPr>
                <w:ins w:id="472" w:author="Author" w:date="2018-06-16T11:10:00Z"/>
                <w:del w:id="473" w:author="Bober" w:date="2019-04-04T01:42:00Z"/>
              </w:rPr>
            </w:pPr>
            <w:ins w:id="474" w:author="Author" w:date="2018-06-16T11:10:00Z">
              <w:del w:id="475" w:author="Bober" w:date="2019-04-04T01:42:00Z">
                <w:r w:rsidRPr="00DD27AC" w:rsidDel="00FB59F2">
                  <w:delText>3</w:delText>
                </w:r>
              </w:del>
            </w:ins>
          </w:p>
        </w:tc>
        <w:tc>
          <w:tcPr>
            <w:tcW w:w="4699" w:type="dxa"/>
          </w:tcPr>
          <w:p w14:paraId="741EFAAE" w14:textId="7C0E1FB2" w:rsidR="00AE72B5" w:rsidRPr="00DD27AC" w:rsidDel="00FB59F2" w:rsidRDefault="00AE72B5" w:rsidP="006B2FD6">
            <w:pPr>
              <w:pStyle w:val="Tabletext"/>
              <w:rPr>
                <w:ins w:id="476" w:author="Author" w:date="2018-06-16T11:10:00Z"/>
                <w:del w:id="477" w:author="Bober" w:date="2019-04-04T01:42:00Z"/>
                <w:lang w:val="en-US" w:eastAsia="zh-CN"/>
              </w:rPr>
            </w:pPr>
            <w:ins w:id="478" w:author="Author" w:date="2018-06-16T11:10:00Z">
              <w:del w:id="479" w:author="Bober" w:date="2019-04-04T01:42:00Z">
                <w:r w:rsidRPr="00DD27AC" w:rsidDel="00FB59F2">
                  <w:rPr>
                    <w:lang w:val="en-US" w:eastAsia="zh-CN"/>
                  </w:rPr>
                  <w:delText>T</w:delText>
                </w:r>
                <w:r w:rsidRPr="00DD27AC" w:rsidDel="00FB59F2">
                  <w:rPr>
                    <w:rFonts w:hint="eastAsia"/>
                    <w:lang w:val="en-US" w:eastAsia="zh-CN"/>
                  </w:rPr>
                  <w:delText xml:space="preserve">owed </w:delText>
                </w:r>
                <w:r w:rsidRPr="00DD27AC" w:rsidDel="00FB59F2">
                  <w:rPr>
                    <w:lang w:val="en-US" w:eastAsia="zh-CN"/>
                  </w:rPr>
                  <w:delText>unpowered</w:delText>
                </w:r>
                <w:r w:rsidRPr="00DD27AC" w:rsidDel="00FB59F2">
                  <w:rPr>
                    <w:rFonts w:hint="eastAsia"/>
                    <w:lang w:val="en-US" w:eastAsia="zh-CN"/>
                  </w:rPr>
                  <w:delText xml:space="preserve"> object</w:delText>
                </w:r>
              </w:del>
            </w:ins>
            <w:ins w:id="480" w:author="Antti Kukkonen" w:date="2019-02-07T08:10:00Z">
              <w:del w:id="481" w:author="Bober" w:date="2019-04-04T01:42:00Z">
                <w:r w:rsidR="006B2FD6" w:rsidRPr="006B2FD6" w:rsidDel="00FB59F2">
                  <w:rPr>
                    <w:lang w:val="en-US" w:eastAsia="zh-CN"/>
                  </w:rPr>
                  <w:delText xml:space="preserve"> </w:delText>
                </w:r>
                <w:r w:rsidR="006B2FD6" w:rsidDel="00FB59F2">
                  <w:rPr>
                    <w:lang w:val="en-US" w:eastAsia="zh-CN"/>
                  </w:rPr>
                  <w:delText xml:space="preserve">such as survey </w:delText>
                </w:r>
                <w:r w:rsidR="006B2FD6" w:rsidRPr="006B2FD6" w:rsidDel="00FB59F2">
                  <w:rPr>
                    <w:lang w:val="en-US" w:eastAsia="zh-CN"/>
                  </w:rPr>
                  <w:delText>equipment</w:delText>
                </w:r>
                <w:r w:rsidR="006B2FD6" w:rsidDel="00FB59F2">
                  <w:rPr>
                    <w:lang w:val="en-US" w:eastAsia="zh-CN"/>
                  </w:rPr>
                  <w:delText>, barges</w:delText>
                </w:r>
              </w:del>
            </w:ins>
          </w:p>
        </w:tc>
      </w:tr>
      <w:tr w:rsidR="00AE72B5" w:rsidRPr="00DD27AC" w:rsidDel="00FB59F2" w14:paraId="6807A507" w14:textId="76965651" w:rsidTr="00A1055C">
        <w:trPr>
          <w:jc w:val="center"/>
          <w:ins w:id="482" w:author="Author" w:date="2018-06-16T11:10:00Z"/>
          <w:del w:id="483" w:author="Bober" w:date="2019-04-04T01:42:00Z"/>
        </w:trPr>
        <w:tc>
          <w:tcPr>
            <w:tcW w:w="1323" w:type="dxa"/>
          </w:tcPr>
          <w:p w14:paraId="636BC2AF" w14:textId="01660927" w:rsidR="00AE72B5" w:rsidRPr="00DD27AC" w:rsidDel="00FB59F2" w:rsidRDefault="00AE72B5" w:rsidP="00C600E0">
            <w:pPr>
              <w:pStyle w:val="Tabletext"/>
              <w:rPr>
                <w:ins w:id="484" w:author="Author" w:date="2018-06-16T11:10:00Z"/>
                <w:del w:id="485" w:author="Bober" w:date="2019-04-04T01:42:00Z"/>
              </w:rPr>
            </w:pPr>
            <w:ins w:id="486" w:author="Author" w:date="2018-06-16T11:10:00Z">
              <w:del w:id="487" w:author="Bober" w:date="2019-04-04T01:42:00Z">
                <w:r w:rsidRPr="00DD27AC" w:rsidDel="00FB59F2">
                  <w:delText>5</w:delText>
                </w:r>
              </w:del>
            </w:ins>
            <w:ins w:id="488" w:author="Antti Kukkonen" w:date="2019-02-07T08:15:00Z">
              <w:del w:id="489" w:author="Bober" w:date="2019-04-04T01:42:00Z">
                <w:r w:rsidR="007D330C" w:rsidDel="00FB59F2">
                  <w:delText>4</w:delText>
                </w:r>
              </w:del>
            </w:ins>
          </w:p>
        </w:tc>
        <w:tc>
          <w:tcPr>
            <w:tcW w:w="4699" w:type="dxa"/>
          </w:tcPr>
          <w:p w14:paraId="229C7A2C" w14:textId="674FAC6A" w:rsidR="00AE72B5" w:rsidRPr="00DD27AC" w:rsidDel="00FB59F2" w:rsidRDefault="00AE72B5" w:rsidP="00683AC2">
            <w:pPr>
              <w:pStyle w:val="Tabletext"/>
              <w:rPr>
                <w:ins w:id="490" w:author="Author" w:date="2018-06-16T11:10:00Z"/>
                <w:del w:id="491" w:author="Bober" w:date="2019-04-04T01:42:00Z"/>
                <w:lang w:eastAsia="zh-CN"/>
              </w:rPr>
            </w:pPr>
            <w:ins w:id="492" w:author="Author" w:date="2018-06-16T11:10:00Z">
              <w:del w:id="493" w:author="Bober" w:date="2019-04-04T01:42:00Z">
                <w:r w:rsidRPr="00DD27AC" w:rsidDel="00FB59F2">
                  <w:rPr>
                    <w:lang w:eastAsia="zh-CN"/>
                  </w:rPr>
                  <w:delText>F</w:delText>
                </w:r>
                <w:r w:rsidRPr="00DD27AC" w:rsidDel="00FB59F2">
                  <w:rPr>
                    <w:rFonts w:hint="eastAsia"/>
                    <w:lang w:eastAsia="zh-CN"/>
                  </w:rPr>
                  <w:delText xml:space="preserve">ree floating object (such as floating </w:delText>
                </w:r>
                <w:r w:rsidRPr="00DD27AC" w:rsidDel="00FB59F2">
                  <w:rPr>
                    <w:lang w:eastAsia="zh-CN"/>
                  </w:rPr>
                  <w:delText>ice</w:delText>
                </w:r>
              </w:del>
            </w:ins>
            <w:ins w:id="494" w:author="Antti Kukkonen" w:date="2019-02-07T08:14:00Z">
              <w:del w:id="495" w:author="Bober" w:date="2019-04-04T01:42:00Z">
                <w:r w:rsidR="00683AC2" w:rsidDel="00FB59F2">
                  <w:rPr>
                    <w:lang w:eastAsia="zh-CN"/>
                  </w:rPr>
                  <w:delText xml:space="preserve"> or other obje</w:delText>
                </w:r>
              </w:del>
            </w:ins>
            <w:ins w:id="496" w:author="Antti Kukkonen" w:date="2019-02-07T08:16:00Z">
              <w:del w:id="497" w:author="Bober" w:date="2019-04-04T01:42:00Z">
                <w:r w:rsidR="00683AC2" w:rsidDel="00FB59F2">
                  <w:rPr>
                    <w:lang w:eastAsia="zh-CN"/>
                  </w:rPr>
                  <w:delText>cts</w:delText>
                </w:r>
              </w:del>
            </w:ins>
            <w:ins w:id="498" w:author="Author" w:date="2018-06-16T11:10:00Z">
              <w:del w:id="499" w:author="Bober" w:date="2019-04-04T01:42:00Z">
                <w:r w:rsidRPr="00DD27AC" w:rsidDel="00FB59F2">
                  <w:rPr>
                    <w:rFonts w:hint="eastAsia"/>
                    <w:lang w:eastAsia="zh-CN"/>
                  </w:rPr>
                  <w:delText>)</w:delText>
                </w:r>
              </w:del>
            </w:ins>
          </w:p>
        </w:tc>
      </w:tr>
      <w:tr w:rsidR="00AE72B5" w:rsidRPr="00DD27AC" w:rsidDel="00FB59F2" w14:paraId="361B4E61" w14:textId="49B9D7C7" w:rsidTr="00A1055C">
        <w:trPr>
          <w:jc w:val="center"/>
          <w:ins w:id="500" w:author="Author" w:date="2018-06-16T11:10:00Z"/>
          <w:del w:id="501" w:author="Bober" w:date="2019-04-04T01:42:00Z"/>
        </w:trPr>
        <w:tc>
          <w:tcPr>
            <w:tcW w:w="1323" w:type="dxa"/>
          </w:tcPr>
          <w:p w14:paraId="0852DC7B" w14:textId="47BA2E72" w:rsidR="00AE72B5" w:rsidRPr="00DD27AC" w:rsidDel="00FB59F2" w:rsidRDefault="00AE72B5" w:rsidP="00C600E0">
            <w:pPr>
              <w:pStyle w:val="Tabletext"/>
              <w:rPr>
                <w:ins w:id="502" w:author="Author" w:date="2018-06-16T11:10:00Z"/>
                <w:del w:id="503" w:author="Bober" w:date="2019-04-04T01:42:00Z"/>
              </w:rPr>
            </w:pPr>
            <w:ins w:id="504" w:author="Author" w:date="2018-06-16T11:10:00Z">
              <w:del w:id="505" w:author="Bober" w:date="2019-04-04T01:42:00Z">
                <w:r w:rsidRPr="00DD27AC" w:rsidDel="00FB59F2">
                  <w:delText>6</w:delText>
                </w:r>
              </w:del>
            </w:ins>
            <w:ins w:id="506" w:author="Antti Kukkonen" w:date="2019-02-07T08:15:00Z">
              <w:del w:id="507" w:author="Bober" w:date="2019-04-04T01:42:00Z">
                <w:r w:rsidR="007D330C" w:rsidDel="00FB59F2">
                  <w:delText>5</w:delText>
                </w:r>
              </w:del>
            </w:ins>
          </w:p>
        </w:tc>
        <w:tc>
          <w:tcPr>
            <w:tcW w:w="4699" w:type="dxa"/>
          </w:tcPr>
          <w:p w14:paraId="6EB52362" w14:textId="2DEBCA3A" w:rsidR="00AE72B5" w:rsidRPr="00DD27AC" w:rsidDel="00FB59F2" w:rsidRDefault="00AE72B5" w:rsidP="006B2FD6">
            <w:pPr>
              <w:pStyle w:val="Tabletext"/>
              <w:rPr>
                <w:ins w:id="508" w:author="Author" w:date="2018-06-16T11:10:00Z"/>
                <w:del w:id="509" w:author="Bober" w:date="2019-04-04T01:42:00Z"/>
                <w:lang w:eastAsia="zh-CN"/>
              </w:rPr>
            </w:pPr>
            <w:ins w:id="510" w:author="Author" w:date="2018-06-16T11:10:00Z">
              <w:del w:id="511" w:author="Bober" w:date="2019-04-04T01:42:00Z">
                <w:r w:rsidRPr="00DD27AC" w:rsidDel="00FB59F2">
                  <w:rPr>
                    <w:lang w:eastAsia="zh-CN"/>
                  </w:rPr>
                  <w:delText>O</w:delText>
                </w:r>
                <w:r w:rsidRPr="00DD27AC" w:rsidDel="00FB59F2">
                  <w:rPr>
                    <w:rFonts w:hint="eastAsia"/>
                    <w:lang w:eastAsia="zh-CN"/>
                  </w:rPr>
                  <w:delText>bject (such as spilled oil) marker</w:delText>
                </w:r>
              </w:del>
            </w:ins>
          </w:p>
        </w:tc>
      </w:tr>
      <w:tr w:rsidR="00AE72B5" w:rsidRPr="00DD27AC" w:rsidDel="00FB59F2" w14:paraId="33B4B091" w14:textId="6B9E4297" w:rsidTr="00A1055C">
        <w:trPr>
          <w:jc w:val="center"/>
          <w:ins w:id="512" w:author="Author" w:date="2018-06-16T11:10:00Z"/>
          <w:del w:id="513" w:author="Bober" w:date="2019-04-04T01:42:00Z"/>
        </w:trPr>
        <w:tc>
          <w:tcPr>
            <w:tcW w:w="1323" w:type="dxa"/>
          </w:tcPr>
          <w:p w14:paraId="02681497" w14:textId="1EF61FA6" w:rsidR="00AE72B5" w:rsidRPr="00DD27AC" w:rsidDel="00FB59F2" w:rsidRDefault="00AE72B5" w:rsidP="00C600E0">
            <w:pPr>
              <w:pStyle w:val="Tabletext"/>
              <w:rPr>
                <w:ins w:id="514" w:author="Author" w:date="2018-06-16T11:10:00Z"/>
                <w:del w:id="515" w:author="Bober" w:date="2019-04-04T01:42:00Z"/>
                <w:lang w:eastAsia="zh-CN"/>
              </w:rPr>
            </w:pPr>
            <w:ins w:id="516" w:author="Author" w:date="2018-06-16T11:10:00Z">
              <w:del w:id="517" w:author="Bober" w:date="2019-04-04T01:42:00Z">
                <w:r w:rsidRPr="00DD27AC" w:rsidDel="00FB59F2">
                  <w:rPr>
                    <w:rFonts w:hint="eastAsia"/>
                    <w:lang w:eastAsia="zh-CN"/>
                  </w:rPr>
                  <w:delText>18-31</w:delText>
                </w:r>
              </w:del>
            </w:ins>
            <w:ins w:id="518" w:author="Antti Kukkonen" w:date="2019-02-07T08:15:00Z">
              <w:del w:id="519" w:author="Bober" w:date="2019-04-04T01:42:00Z">
                <w:r w:rsidR="007D330C" w:rsidDel="00FB59F2">
                  <w:rPr>
                    <w:lang w:eastAsia="zh-CN"/>
                  </w:rPr>
                  <w:delText>6-</w:delText>
                </w:r>
              </w:del>
            </w:ins>
            <w:ins w:id="520" w:author="Antti Kukkonen" w:date="2019-02-07T08:00:00Z">
              <w:del w:id="521" w:author="Bober" w:date="2019-04-04T01:42:00Z">
                <w:r w:rsidR="008A61A4" w:rsidDel="00FB59F2">
                  <w:rPr>
                    <w:lang w:eastAsia="zh-CN"/>
                  </w:rPr>
                  <w:delText>63</w:delText>
                </w:r>
              </w:del>
            </w:ins>
          </w:p>
        </w:tc>
        <w:tc>
          <w:tcPr>
            <w:tcW w:w="4699" w:type="dxa"/>
          </w:tcPr>
          <w:p w14:paraId="5BCBC796" w14:textId="4B49DC89" w:rsidR="00AE72B5" w:rsidRPr="00DD27AC" w:rsidDel="00FB59F2" w:rsidRDefault="00AE72B5" w:rsidP="00C600E0">
            <w:pPr>
              <w:pStyle w:val="Tabletext"/>
              <w:rPr>
                <w:ins w:id="522" w:author="Author" w:date="2018-06-16T11:10:00Z"/>
                <w:del w:id="523" w:author="Bober" w:date="2019-04-04T01:42:00Z"/>
                <w:lang w:eastAsia="zh-CN"/>
              </w:rPr>
            </w:pPr>
            <w:ins w:id="524" w:author="Author" w:date="2018-06-16T11:10:00Z">
              <w:del w:id="525" w:author="Bober" w:date="2019-04-04T01:42:00Z">
                <w:r w:rsidRPr="00DD27AC" w:rsidDel="00FB59F2">
                  <w:rPr>
                    <w:lang w:eastAsia="zh-CN"/>
                  </w:rPr>
                  <w:delText>R</w:delText>
                </w:r>
                <w:r w:rsidRPr="00DD27AC" w:rsidDel="00FB59F2">
                  <w:rPr>
                    <w:rFonts w:hint="eastAsia"/>
                    <w:lang w:eastAsia="zh-CN"/>
                  </w:rPr>
                  <w:delText xml:space="preserve">eserved </w:delText>
                </w:r>
              </w:del>
            </w:ins>
          </w:p>
        </w:tc>
      </w:tr>
    </w:tbl>
    <w:p w14:paraId="35E673CF" w14:textId="77777777" w:rsidR="00064850" w:rsidRDefault="00064850" w:rsidP="002F58A1">
      <w:pPr>
        <w:pStyle w:val="Tablefin"/>
        <w:rPr>
          <w:ins w:id="526" w:author="Bober" w:date="2018-11-08T14:37:00Z"/>
        </w:rPr>
      </w:pPr>
    </w:p>
    <w:p w14:paraId="64F58A76" w14:textId="10E8ED55" w:rsidR="00064850" w:rsidRPr="000810BD" w:rsidRDefault="00064850" w:rsidP="00064850">
      <w:pPr>
        <w:pStyle w:val="Heading2"/>
        <w:rPr>
          <w:ins w:id="527" w:author="Bober" w:date="2018-11-08T14:37:00Z"/>
          <w:lang w:val="en-US" w:eastAsia="zh-CN"/>
        </w:rPr>
      </w:pPr>
      <w:ins w:id="528" w:author="Bober" w:date="2018-11-08T14:37:00Z">
        <w:r w:rsidRPr="000810BD">
          <w:rPr>
            <w:lang w:val="en-US"/>
          </w:rPr>
          <w:lastRenderedPageBreak/>
          <w:t>3.2</w:t>
        </w:r>
        <w:r>
          <w:rPr>
            <w:lang w:val="en-US" w:eastAsia="zh-CN"/>
          </w:rPr>
          <w:t>7</w:t>
        </w:r>
        <w:r w:rsidRPr="000810BD">
          <w:rPr>
            <w:lang w:val="en-US"/>
          </w:rPr>
          <w:tab/>
          <w:t>Message 2</w:t>
        </w:r>
      </w:ins>
      <w:ins w:id="529" w:author="Bober" w:date="2019-04-04T01:10:00Z">
        <w:r w:rsidR="009B7D7A">
          <w:rPr>
            <w:lang w:val="en-US" w:eastAsia="zh-CN"/>
          </w:rPr>
          <w:t>8</w:t>
        </w:r>
      </w:ins>
      <w:ins w:id="530" w:author="Bober" w:date="2018-11-08T14:37:00Z">
        <w:r w:rsidRPr="000810BD">
          <w:rPr>
            <w:lang w:val="en-US"/>
          </w:rPr>
          <w:t xml:space="preserve">: </w:t>
        </w:r>
        <w:bookmarkStart w:id="531" w:name="_Hlk508037218"/>
        <w:del w:id="532" w:author="Antti Kukkonen" w:date="2019-02-07T08:17:00Z">
          <w:r w:rsidRPr="00B67896" w:rsidDel="00EC6CC7">
            <w:rPr>
              <w:lang w:val="en-US"/>
            </w:rPr>
            <w:delText xml:space="preserve">Electronic </w:delText>
          </w:r>
        </w:del>
      </w:ins>
      <w:ins w:id="533" w:author="Bober" w:date="2019-04-03T09:20:00Z">
        <w:r w:rsidR="00BD3486">
          <w:rPr>
            <w:lang w:val="en-US"/>
          </w:rPr>
          <w:t xml:space="preserve">Single slot </w:t>
        </w:r>
      </w:ins>
      <w:ins w:id="534" w:author="Antti Kukkonen" w:date="2019-02-07T08:17:00Z">
        <w:del w:id="535" w:author="Bober" w:date="2019-04-03T09:20:00Z">
          <w:r w:rsidR="00EC6CC7" w:rsidDel="00BD3486">
            <w:rPr>
              <w:lang w:val="en-US"/>
            </w:rPr>
            <w:delText xml:space="preserve">Mobile </w:delText>
          </w:r>
        </w:del>
      </w:ins>
      <w:ins w:id="536" w:author="Bober" w:date="2018-11-08T14:37:00Z">
        <w:r w:rsidRPr="00B67896">
          <w:rPr>
            <w:lang w:val="en-US"/>
          </w:rPr>
          <w:t>Aid to Navigation (</w:t>
        </w:r>
        <w:proofErr w:type="spellStart"/>
        <w:del w:id="537" w:author="Antti Kukkonen" w:date="2019-02-07T08:17:00Z">
          <w:r w:rsidRPr="00B67896" w:rsidDel="00EC6CC7">
            <w:rPr>
              <w:lang w:val="en-US"/>
            </w:rPr>
            <w:delText>e</w:delText>
          </w:r>
        </w:del>
      </w:ins>
      <w:ins w:id="538" w:author="Antti Kukkonen" w:date="2019-02-07T08:17:00Z">
        <w:del w:id="539" w:author="Bober" w:date="2019-04-03T09:20:00Z">
          <w:r w:rsidR="00EC6CC7" w:rsidDel="00BD3486">
            <w:rPr>
              <w:lang w:val="en-US"/>
            </w:rPr>
            <w:delText>M</w:delText>
          </w:r>
        </w:del>
      </w:ins>
      <w:ins w:id="540" w:author="Bober" w:date="2018-11-08T14:37:00Z">
        <w:r w:rsidRPr="00B67896">
          <w:rPr>
            <w:lang w:val="en-US"/>
          </w:rPr>
          <w:t>AtoN</w:t>
        </w:r>
        <w:proofErr w:type="spellEnd"/>
        <w:r w:rsidRPr="00B67896">
          <w:rPr>
            <w:lang w:val="en-US"/>
          </w:rPr>
          <w:t>) Report</w:t>
        </w:r>
        <w:r w:rsidRPr="00B67896">
          <w:rPr>
            <w:rFonts w:hint="eastAsia"/>
            <w:lang w:val="en-US"/>
          </w:rPr>
          <w:t xml:space="preserve"> </w:t>
        </w:r>
        <w:bookmarkEnd w:id="531"/>
      </w:ins>
    </w:p>
    <w:p w14:paraId="03ACB04E" w14:textId="77777777" w:rsidR="00683FF7" w:rsidRDefault="00064850" w:rsidP="00064850">
      <w:pPr>
        <w:rPr>
          <w:ins w:id="541" w:author="Antti Kukkonen" w:date="2019-02-07T08:27:00Z"/>
          <w:lang w:val="en-US" w:eastAsia="zh-CN"/>
        </w:rPr>
      </w:pPr>
      <w:ins w:id="542" w:author="Bober" w:date="2018-11-08T14:37:00Z">
        <w:del w:id="543" w:author="Antti Kukkonen" w:date="2019-02-07T08:27:00Z">
          <w:r w:rsidRPr="00683FF7" w:rsidDel="00683FF7">
            <w:rPr>
              <w:szCs w:val="24"/>
            </w:rPr>
            <w:delText>This single slot AtoN Report in conjunction with Message 24A - Static Data Report may be used alternatively for a Message 21 AtoN Report. [</w:delText>
          </w:r>
          <w:r w:rsidRPr="00683FF7" w:rsidDel="00683FF7">
            <w:rPr>
              <w:lang w:val="en-US" w:eastAsia="zh-CN"/>
            </w:rPr>
            <w:delText xml:space="preserve">Six minute or greater report rate]. [Message is primarily intended for use on radar. Users should have to ability to filter individual eAtoN or by category.]  </w:delText>
          </w:r>
          <w:r w:rsidRPr="00A75DAC" w:rsidDel="00683FF7">
            <w:rPr>
              <w:lang w:val="en-US" w:eastAsia="zh-CN"/>
            </w:rPr>
            <w:delText>This message can be used to augment existing Physical AtoN, by providing rada</w:delText>
          </w:r>
          <w:r w:rsidRPr="00683FF7" w:rsidDel="00683FF7">
            <w:rPr>
              <w:lang w:val="en-US" w:eastAsia="zh-CN"/>
            </w:rPr>
            <w:delText>r location or area and an AtoN status. This message be used to identify other AMRD and provide approximate direction and speed of a mobile AtoN (MAtoN) or AMRD.</w:delText>
          </w:r>
        </w:del>
      </w:ins>
    </w:p>
    <w:p w14:paraId="3E964837" w14:textId="4D6DEBCA" w:rsidR="00EC6CC7" w:rsidRDefault="00EC6CC7" w:rsidP="00064850">
      <w:pPr>
        <w:rPr>
          <w:ins w:id="544" w:author="Bober" w:date="2019-04-03T09:25:00Z"/>
          <w:color w:val="000000"/>
        </w:rPr>
      </w:pPr>
      <w:ins w:id="545" w:author="Antti Kukkonen" w:date="2019-02-07T08:21:00Z">
        <w:r>
          <w:rPr>
            <w:color w:val="000000"/>
          </w:rPr>
          <w:t xml:space="preserve">Single slot AIS </w:t>
        </w:r>
      </w:ins>
      <w:ins w:id="546" w:author="Antti Kukkonen" w:date="2019-02-07T08:22:00Z">
        <w:del w:id="547" w:author="Bober" w:date="2019-04-03T09:20:00Z">
          <w:r w:rsidDel="00BD3486">
            <w:rPr>
              <w:color w:val="000000"/>
            </w:rPr>
            <w:delText xml:space="preserve">Mobile </w:delText>
          </w:r>
        </w:del>
      </w:ins>
      <w:ins w:id="548" w:author="Antti Kukkonen" w:date="2019-02-07T08:21:00Z">
        <w:r>
          <w:rPr>
            <w:color w:val="000000"/>
          </w:rPr>
          <w:t xml:space="preserve">Aid to Navigation </w:t>
        </w:r>
      </w:ins>
      <w:ins w:id="549" w:author="Antti Kukkonen" w:date="2019-02-07T08:22:00Z">
        <w:r>
          <w:rPr>
            <w:color w:val="000000"/>
          </w:rPr>
          <w:t>(</w:t>
        </w:r>
        <w:proofErr w:type="spellStart"/>
        <w:del w:id="550" w:author="Bober" w:date="2019-04-03T09:20:00Z">
          <w:r w:rsidDel="00BD3486">
            <w:rPr>
              <w:color w:val="000000"/>
            </w:rPr>
            <w:delText>M</w:delText>
          </w:r>
        </w:del>
        <w:r>
          <w:rPr>
            <w:color w:val="000000"/>
          </w:rPr>
          <w:t>AtoN</w:t>
        </w:r>
        <w:proofErr w:type="spellEnd"/>
        <w:r>
          <w:rPr>
            <w:color w:val="000000"/>
          </w:rPr>
          <w:t xml:space="preserve">) </w:t>
        </w:r>
      </w:ins>
      <w:ins w:id="551" w:author="Antti Kukkonen" w:date="2019-02-07T08:21:00Z">
        <w:r>
          <w:rPr>
            <w:color w:val="000000"/>
          </w:rPr>
          <w:t>Report</w:t>
        </w:r>
        <w:del w:id="552" w:author="Bober" w:date="2019-04-03T09:23:00Z">
          <w:r w:rsidDel="00BD3486">
            <w:rPr>
              <w:color w:val="000000"/>
            </w:rPr>
            <w:delText>,</w:delText>
          </w:r>
        </w:del>
        <w:r>
          <w:rPr>
            <w:color w:val="000000"/>
          </w:rPr>
          <w:t xml:space="preserve"> is a 1-slot message</w:t>
        </w:r>
      </w:ins>
      <w:ins w:id="553" w:author="Bober" w:date="2019-04-03T09:22:00Z">
        <w:r w:rsidR="00BD3486">
          <w:rPr>
            <w:color w:val="000000"/>
          </w:rPr>
          <w:t xml:space="preserve">. It should be </w:t>
        </w:r>
      </w:ins>
      <w:ins w:id="554" w:author="Antti Kukkonen" w:date="2019-02-07T08:25:00Z">
        <w:del w:id="555" w:author="Bober" w:date="2019-04-03T09:22:00Z">
          <w:r w:rsidR="00683FF7" w:rsidDel="00BD3486">
            <w:rPr>
              <w:color w:val="000000"/>
            </w:rPr>
            <w:delText xml:space="preserve"> </w:delText>
          </w:r>
        </w:del>
      </w:ins>
      <w:ins w:id="556" w:author="Antti Kukkonen" w:date="2019-02-07T08:21:00Z">
        <w:r>
          <w:rPr>
            <w:color w:val="000000"/>
          </w:rPr>
          <w:t xml:space="preserve">accompanied with Message 24A - Static Data </w:t>
        </w:r>
        <w:r w:rsidR="00A75DAC">
          <w:rPr>
            <w:color w:val="000000"/>
          </w:rPr>
          <w:t>Report, Part A</w:t>
        </w:r>
      </w:ins>
      <w:ins w:id="557" w:author="Bober" w:date="2019-04-03T09:22:00Z">
        <w:r w:rsidR="00BD3486">
          <w:rPr>
            <w:color w:val="000000"/>
          </w:rPr>
          <w:t xml:space="preserve"> </w:t>
        </w:r>
        <w:proofErr w:type="gramStart"/>
        <w:r w:rsidR="00BD3486">
          <w:rPr>
            <w:color w:val="000000"/>
          </w:rPr>
          <w:t xml:space="preserve">- </w:t>
        </w:r>
      </w:ins>
      <w:ins w:id="558" w:author="Antti Kukkonen" w:date="2019-02-07T08:21:00Z">
        <w:r w:rsidR="00A75DAC">
          <w:rPr>
            <w:color w:val="000000"/>
          </w:rPr>
          <w:t xml:space="preserve"> </w:t>
        </w:r>
        <w:r>
          <w:rPr>
            <w:color w:val="000000"/>
          </w:rPr>
          <w:t>to</w:t>
        </w:r>
        <w:proofErr w:type="gramEnd"/>
        <w:r>
          <w:rPr>
            <w:color w:val="000000"/>
          </w:rPr>
          <w:t xml:space="preserve"> provide a</w:t>
        </w:r>
      </w:ins>
      <w:ins w:id="559" w:author="Bober" w:date="2019-04-03T09:22:00Z">
        <w:r w:rsidR="00BD3486">
          <w:rPr>
            <w:color w:val="000000"/>
          </w:rPr>
          <w:t>n</w:t>
        </w:r>
      </w:ins>
      <w:ins w:id="560" w:author="Antti Kukkonen" w:date="2019-02-07T08:21:00Z">
        <w:r>
          <w:rPr>
            <w:color w:val="000000"/>
          </w:rPr>
          <w:t xml:space="preserve"> </w:t>
        </w:r>
      </w:ins>
      <w:ins w:id="561" w:author="Antti Kukkonen" w:date="2019-02-07T08:22:00Z">
        <w:del w:id="562" w:author="Bober" w:date="2019-04-03T09:20:00Z">
          <w:r w:rsidDel="00BD3486">
            <w:rPr>
              <w:color w:val="000000"/>
            </w:rPr>
            <w:delText>M</w:delText>
          </w:r>
        </w:del>
      </w:ins>
      <w:proofErr w:type="spellStart"/>
      <w:ins w:id="563" w:author="Antti Kukkonen" w:date="2019-02-07T08:21:00Z">
        <w:r>
          <w:rPr>
            <w:color w:val="000000"/>
          </w:rPr>
          <w:t>Ato</w:t>
        </w:r>
        <w:r w:rsidR="00A75DAC">
          <w:rPr>
            <w:color w:val="000000"/>
          </w:rPr>
          <w:t>N</w:t>
        </w:r>
        <w:proofErr w:type="spellEnd"/>
        <w:r w:rsidR="00A75DAC">
          <w:rPr>
            <w:color w:val="000000"/>
          </w:rPr>
          <w:t xml:space="preserve"> Name</w:t>
        </w:r>
        <w:r>
          <w:rPr>
            <w:color w:val="000000"/>
          </w:rPr>
          <w:t>. It is primarily intended to</w:t>
        </w:r>
      </w:ins>
      <w:ins w:id="564" w:author="Bober" w:date="2019-04-03T09:28:00Z">
        <w:r w:rsidR="00437083">
          <w:rPr>
            <w:color w:val="000000"/>
          </w:rPr>
          <w:t xml:space="preserve"> identify and</w:t>
        </w:r>
      </w:ins>
      <w:ins w:id="565" w:author="Antti Kukkonen" w:date="2019-02-07T08:21:00Z">
        <w:r>
          <w:rPr>
            <w:color w:val="000000"/>
          </w:rPr>
          <w:t xml:space="preserve"> provide the status of physical </w:t>
        </w:r>
      </w:ins>
      <w:ins w:id="566" w:author="Antti Kukkonen" w:date="2019-02-07T08:22:00Z">
        <w:del w:id="567" w:author="Bober" w:date="2019-04-03T09:20:00Z">
          <w:r w:rsidDel="00BD3486">
            <w:rPr>
              <w:color w:val="000000"/>
            </w:rPr>
            <w:delText>M</w:delText>
          </w:r>
        </w:del>
      </w:ins>
      <w:proofErr w:type="spellStart"/>
      <w:ins w:id="568" w:author="Antti Kukkonen" w:date="2019-02-07T08:21:00Z">
        <w:r>
          <w:rPr>
            <w:color w:val="000000"/>
          </w:rPr>
          <w:t>AtoN</w:t>
        </w:r>
        <w:proofErr w:type="spellEnd"/>
        <w:r>
          <w:rPr>
            <w:color w:val="000000"/>
          </w:rPr>
          <w:t xml:space="preserve"> </w:t>
        </w:r>
        <w:del w:id="569" w:author="Bober" w:date="2019-04-03T09:56:00Z">
          <w:r w:rsidDel="00020AF7">
            <w:rPr>
              <w:color w:val="000000"/>
            </w:rPr>
            <w:delText xml:space="preserve">or to denote a virtual </w:delText>
          </w:r>
        </w:del>
      </w:ins>
      <w:ins w:id="570" w:author="Antti Kukkonen" w:date="2019-02-07T08:22:00Z">
        <w:del w:id="571" w:author="Bober" w:date="2019-04-03T09:20:00Z">
          <w:r w:rsidDel="00BD3486">
            <w:rPr>
              <w:color w:val="000000"/>
            </w:rPr>
            <w:delText>M</w:delText>
          </w:r>
        </w:del>
      </w:ins>
      <w:ins w:id="572" w:author="Antti Kukkonen" w:date="2019-02-07T08:21:00Z">
        <w:del w:id="573" w:author="Bober" w:date="2019-04-03T09:56:00Z">
          <w:r w:rsidDel="00020AF7">
            <w:rPr>
              <w:color w:val="000000"/>
            </w:rPr>
            <w:delText>AtoN</w:delText>
          </w:r>
        </w:del>
        <w:r>
          <w:rPr>
            <w:color w:val="000000"/>
          </w:rPr>
          <w:t xml:space="preserve"> marking a special area, hazard other obstruction.  </w:t>
        </w:r>
      </w:ins>
      <w:ins w:id="574" w:author="Bober" w:date="2019-04-03T09:27:00Z">
        <w:r w:rsidR="00BD3486">
          <w:rPr>
            <w:color w:val="000000"/>
          </w:rPr>
          <w:t>This message c</w:t>
        </w:r>
      </w:ins>
      <w:ins w:id="575" w:author="Antti Kukkonen" w:date="2019-02-07T08:21:00Z">
        <w:del w:id="576" w:author="Bober" w:date="2019-04-03T09:26:00Z">
          <w:r w:rsidDel="00BD3486">
            <w:rPr>
              <w:color w:val="000000"/>
            </w:rPr>
            <w:delText>C</w:delText>
          </w:r>
        </w:del>
        <w:r>
          <w:rPr>
            <w:color w:val="000000"/>
          </w:rPr>
          <w:t xml:space="preserve">an also be used to </w:t>
        </w:r>
        <w:del w:id="577" w:author="Bober" w:date="2019-04-03T09:28:00Z">
          <w:r w:rsidDel="00437083">
            <w:rPr>
              <w:color w:val="000000"/>
            </w:rPr>
            <w:delText xml:space="preserve">identify and </w:delText>
          </w:r>
        </w:del>
        <w:r>
          <w:rPr>
            <w:color w:val="000000"/>
          </w:rPr>
          <w:t>provide approximate direction and speed</w:t>
        </w:r>
      </w:ins>
      <w:ins w:id="578" w:author="Bober" w:date="2019-04-03T09:27:00Z">
        <w:r w:rsidR="00437083">
          <w:rPr>
            <w:color w:val="000000"/>
          </w:rPr>
          <w:t xml:space="preserve"> </w:t>
        </w:r>
      </w:ins>
      <w:ins w:id="579" w:author="Bober" w:date="2019-04-03T09:28:00Z">
        <w:r w:rsidR="00437083">
          <w:rPr>
            <w:color w:val="000000"/>
          </w:rPr>
          <w:t>for a</w:t>
        </w:r>
      </w:ins>
      <w:ins w:id="580" w:author="Bober" w:date="2019-04-03T09:27:00Z">
        <w:r w:rsidR="00BD3486">
          <w:rPr>
            <w:color w:val="000000"/>
          </w:rPr>
          <w:t xml:space="preserve"> Mobile </w:t>
        </w:r>
        <w:proofErr w:type="spellStart"/>
        <w:r w:rsidR="00BD3486">
          <w:rPr>
            <w:color w:val="000000"/>
          </w:rPr>
          <w:t>AtoN</w:t>
        </w:r>
        <w:proofErr w:type="spellEnd"/>
        <w:r w:rsidR="00BD3486">
          <w:rPr>
            <w:color w:val="000000"/>
          </w:rPr>
          <w:t>.</w:t>
        </w:r>
      </w:ins>
      <w:ins w:id="581" w:author="Antti Kukkonen" w:date="2019-02-07T08:21:00Z">
        <w:del w:id="582" w:author="Bober" w:date="2019-04-03T09:27:00Z">
          <w:r w:rsidDel="00BD3486">
            <w:rPr>
              <w:color w:val="000000"/>
            </w:rPr>
            <w:delText>.</w:delText>
          </w:r>
        </w:del>
      </w:ins>
    </w:p>
    <w:p w14:paraId="4BACBF74" w14:textId="77777777" w:rsidR="00BD3486" w:rsidRPr="00A1055C" w:rsidRDefault="00BD3486" w:rsidP="00064850">
      <w:pPr>
        <w:rPr>
          <w:ins w:id="583" w:author="Bober" w:date="2018-11-08T14:37:00Z"/>
          <w:lang w:eastAsia="zh-CN"/>
        </w:rPr>
      </w:pPr>
    </w:p>
    <w:p w14:paraId="048714F7" w14:textId="77777777" w:rsidR="00064850" w:rsidRPr="000810BD" w:rsidRDefault="00064850" w:rsidP="002F58A1">
      <w:pPr>
        <w:pStyle w:val="TableNo"/>
        <w:rPr>
          <w:lang w:val="en-US" w:eastAsia="zh-CN"/>
        </w:rPr>
      </w:pPr>
      <w:ins w:id="584" w:author="Bober" w:date="2018-11-08T14:37:00Z">
        <w:r w:rsidRPr="000810BD">
          <w:rPr>
            <w:lang w:val="en-US"/>
          </w:rPr>
          <w:t>TABLE</w:t>
        </w:r>
        <w:r w:rsidRPr="000810BD">
          <w:rPr>
            <w:rFonts w:hint="eastAsia"/>
            <w:lang w:val="en-US" w:eastAsia="zh-CN"/>
          </w:rPr>
          <w:t xml:space="preserve"> </w:t>
        </w:r>
        <w:r>
          <w:rPr>
            <w:lang w:val="en-US" w:eastAsia="zh-CN"/>
          </w:rPr>
          <w:t>(</w:t>
        </w:r>
        <w:r w:rsidRPr="000745C5">
          <w:rPr>
            <w:rFonts w:hint="eastAsia"/>
            <w:i/>
            <w:iCs/>
            <w:lang w:val="en-US" w:eastAsia="zh-CN"/>
          </w:rPr>
          <w:t>bis</w:t>
        </w:r>
      </w:ins>
      <w:ins w:id="585" w:author="ITU" w:date="2018-11-13T18:40:00Z">
        <w:r w:rsidR="002F58A1">
          <w:rPr>
            <w:i/>
            <w:iCs/>
            <w:lang w:val="en-US" w:eastAsia="zh-CN"/>
          </w:rPr>
          <w:t>)</w:t>
        </w:r>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064850" w:rsidRPr="009F47CA" w14:paraId="6C162661" w14:textId="77777777" w:rsidTr="00C600E0">
        <w:trPr>
          <w:cantSplit/>
          <w:tblHeader/>
          <w:jc w:val="center"/>
        </w:trPr>
        <w:tc>
          <w:tcPr>
            <w:tcW w:w="1682" w:type="dxa"/>
            <w:shd w:val="clear" w:color="auto" w:fill="FFFFFF"/>
            <w:vAlign w:val="center"/>
          </w:tcPr>
          <w:p w14:paraId="4D3BFF2D" w14:textId="77777777" w:rsidR="00064850" w:rsidRPr="009F47CA" w:rsidRDefault="00064850" w:rsidP="002F58A1">
            <w:pPr>
              <w:pStyle w:val="Tablehead"/>
            </w:pPr>
            <w:r w:rsidRPr="009F47CA">
              <w:t>Parameter</w:t>
            </w:r>
          </w:p>
        </w:tc>
        <w:tc>
          <w:tcPr>
            <w:tcW w:w="1436" w:type="dxa"/>
            <w:shd w:val="clear" w:color="auto" w:fill="FFFFFF"/>
            <w:vAlign w:val="center"/>
          </w:tcPr>
          <w:p w14:paraId="11B94B13" w14:textId="77777777" w:rsidR="00064850" w:rsidRPr="009F47CA" w:rsidRDefault="00064850" w:rsidP="002F58A1">
            <w:pPr>
              <w:pStyle w:val="Tablehead"/>
            </w:pPr>
            <w:r w:rsidRPr="009F47CA">
              <w:t>Bits</w:t>
            </w:r>
          </w:p>
        </w:tc>
        <w:tc>
          <w:tcPr>
            <w:tcW w:w="6515" w:type="dxa"/>
            <w:shd w:val="clear" w:color="auto" w:fill="FFFFFF"/>
            <w:vAlign w:val="center"/>
          </w:tcPr>
          <w:p w14:paraId="0C81D6B2" w14:textId="77777777" w:rsidR="00064850" w:rsidRPr="009F47CA" w:rsidRDefault="00064850" w:rsidP="002F58A1">
            <w:pPr>
              <w:pStyle w:val="Tablehead"/>
            </w:pPr>
            <w:r w:rsidRPr="009F47CA">
              <w:t>Description</w:t>
            </w:r>
          </w:p>
        </w:tc>
      </w:tr>
      <w:tr w:rsidR="00064850" w:rsidRPr="000810BD" w14:paraId="541FF0AD" w14:textId="77777777" w:rsidTr="00C600E0">
        <w:trPr>
          <w:cantSplit/>
          <w:jc w:val="center"/>
        </w:trPr>
        <w:tc>
          <w:tcPr>
            <w:tcW w:w="1682" w:type="dxa"/>
            <w:vAlign w:val="center"/>
          </w:tcPr>
          <w:p w14:paraId="28CB4E87" w14:textId="77777777" w:rsidR="00064850" w:rsidRPr="000810BD" w:rsidRDefault="00064850" w:rsidP="002F58A1">
            <w:pPr>
              <w:pStyle w:val="Tabletext"/>
              <w:rPr>
                <w:lang w:val="en-US"/>
              </w:rPr>
            </w:pPr>
            <w:r w:rsidRPr="009F47CA">
              <w:rPr>
                <w:lang w:val="en-US"/>
              </w:rPr>
              <w:t>Message ID</w:t>
            </w:r>
          </w:p>
        </w:tc>
        <w:tc>
          <w:tcPr>
            <w:tcW w:w="1436" w:type="dxa"/>
            <w:vAlign w:val="center"/>
          </w:tcPr>
          <w:p w14:paraId="1A904B1D" w14:textId="77777777" w:rsidR="00064850" w:rsidRPr="000810BD" w:rsidRDefault="00064850" w:rsidP="002F58A1">
            <w:pPr>
              <w:pStyle w:val="Tabletext"/>
              <w:jc w:val="center"/>
              <w:rPr>
                <w:lang w:val="en-US"/>
              </w:rPr>
            </w:pPr>
            <w:r w:rsidRPr="009F47CA">
              <w:rPr>
                <w:lang w:val="en-US"/>
              </w:rPr>
              <w:t>6</w:t>
            </w:r>
          </w:p>
        </w:tc>
        <w:tc>
          <w:tcPr>
            <w:tcW w:w="6515" w:type="dxa"/>
            <w:vAlign w:val="center"/>
          </w:tcPr>
          <w:p w14:paraId="2C9E689C" w14:textId="5DD76679" w:rsidR="00064850" w:rsidRPr="000810BD" w:rsidRDefault="00064850" w:rsidP="002F58A1">
            <w:pPr>
              <w:pStyle w:val="Tabletext"/>
              <w:rPr>
                <w:lang w:val="en-US"/>
              </w:rPr>
            </w:pPr>
            <w:r w:rsidRPr="009F47CA">
              <w:rPr>
                <w:lang w:val="en-US"/>
              </w:rPr>
              <w:t>Identifier for Message 2</w:t>
            </w:r>
            <w:ins w:id="586" w:author="Bober" w:date="2019-04-03T09:16:00Z">
              <w:r w:rsidR="00362AE8">
                <w:rPr>
                  <w:lang w:val="en-US"/>
                </w:rPr>
                <w:t>8</w:t>
              </w:r>
            </w:ins>
            <w:del w:id="587" w:author="Bober" w:date="2019-04-03T08:30:00Z">
              <w:r w:rsidRPr="009F47CA" w:rsidDel="00FA4FE5">
                <w:rPr>
                  <w:lang w:val="en-US"/>
                </w:rPr>
                <w:delText>8</w:delText>
              </w:r>
            </w:del>
            <w:r w:rsidRPr="009F47CA">
              <w:rPr>
                <w:lang w:val="en-US"/>
              </w:rPr>
              <w:t>.</w:t>
            </w:r>
          </w:p>
        </w:tc>
      </w:tr>
      <w:tr w:rsidR="00064850" w:rsidRPr="000810BD" w14:paraId="5FD0D6F9" w14:textId="77777777" w:rsidTr="00C600E0">
        <w:trPr>
          <w:cantSplit/>
          <w:jc w:val="center"/>
        </w:trPr>
        <w:tc>
          <w:tcPr>
            <w:tcW w:w="1682" w:type="dxa"/>
            <w:vAlign w:val="center"/>
          </w:tcPr>
          <w:p w14:paraId="68610C0A" w14:textId="77777777" w:rsidR="00064850" w:rsidRPr="000810BD" w:rsidRDefault="00064850" w:rsidP="002F58A1">
            <w:pPr>
              <w:pStyle w:val="Tabletext"/>
              <w:rPr>
                <w:lang w:val="en-US"/>
              </w:rPr>
            </w:pPr>
            <w:r w:rsidRPr="009F47CA">
              <w:rPr>
                <w:lang w:val="en-US"/>
              </w:rPr>
              <w:t>Repeat indicator</w:t>
            </w:r>
          </w:p>
        </w:tc>
        <w:tc>
          <w:tcPr>
            <w:tcW w:w="1436" w:type="dxa"/>
            <w:vAlign w:val="center"/>
          </w:tcPr>
          <w:p w14:paraId="6E17CAC0" w14:textId="77777777" w:rsidR="00064850" w:rsidRPr="000810BD" w:rsidRDefault="00064850" w:rsidP="002F58A1">
            <w:pPr>
              <w:pStyle w:val="Tabletext"/>
              <w:jc w:val="center"/>
              <w:rPr>
                <w:lang w:val="en-US"/>
              </w:rPr>
            </w:pPr>
            <w:r w:rsidRPr="009F47CA">
              <w:rPr>
                <w:lang w:val="en-US"/>
              </w:rPr>
              <w:t>2</w:t>
            </w:r>
          </w:p>
        </w:tc>
        <w:tc>
          <w:tcPr>
            <w:tcW w:w="6515" w:type="dxa"/>
            <w:vAlign w:val="center"/>
          </w:tcPr>
          <w:p w14:paraId="21CA0FE7" w14:textId="77777777" w:rsidR="00064850" w:rsidRPr="009F47CA" w:rsidRDefault="00064850" w:rsidP="002F58A1">
            <w:pPr>
              <w:pStyle w:val="Tabletext"/>
              <w:rPr>
                <w:lang w:val="en-US"/>
              </w:rPr>
            </w:pPr>
            <w:r w:rsidRPr="009F47CA">
              <w:rPr>
                <w:lang w:val="en-US"/>
              </w:rPr>
              <w:t>Used by the repeater to indicate how many times a message has been repeated.</w:t>
            </w:r>
          </w:p>
        </w:tc>
      </w:tr>
      <w:tr w:rsidR="00064850" w:rsidRPr="000810BD" w14:paraId="7BB9EBAA" w14:textId="77777777" w:rsidTr="00C600E0">
        <w:trPr>
          <w:cantSplit/>
          <w:jc w:val="center"/>
        </w:trPr>
        <w:tc>
          <w:tcPr>
            <w:tcW w:w="1682" w:type="dxa"/>
            <w:vAlign w:val="center"/>
          </w:tcPr>
          <w:p w14:paraId="69D4084A" w14:textId="77777777" w:rsidR="00064850" w:rsidRPr="009F47CA" w:rsidRDefault="00064850" w:rsidP="002F58A1">
            <w:pPr>
              <w:pStyle w:val="Tabletext"/>
              <w:rPr>
                <w:lang w:val="en-US"/>
              </w:rPr>
            </w:pPr>
            <w:r w:rsidRPr="009F47CA">
              <w:rPr>
                <w:lang w:val="en-US"/>
              </w:rPr>
              <w:t>Source ID</w:t>
            </w:r>
          </w:p>
        </w:tc>
        <w:tc>
          <w:tcPr>
            <w:tcW w:w="1436" w:type="dxa"/>
            <w:vAlign w:val="center"/>
          </w:tcPr>
          <w:p w14:paraId="064EE610" w14:textId="77777777" w:rsidR="00064850" w:rsidRPr="009F47CA" w:rsidRDefault="00064850" w:rsidP="002F58A1">
            <w:pPr>
              <w:pStyle w:val="Tabletext"/>
              <w:jc w:val="center"/>
              <w:rPr>
                <w:lang w:val="en-US"/>
              </w:rPr>
            </w:pPr>
            <w:r w:rsidRPr="009F47CA">
              <w:rPr>
                <w:lang w:val="en-US"/>
              </w:rPr>
              <w:t>30</w:t>
            </w:r>
          </w:p>
        </w:tc>
        <w:tc>
          <w:tcPr>
            <w:tcW w:w="6515" w:type="dxa"/>
            <w:vAlign w:val="center"/>
          </w:tcPr>
          <w:p w14:paraId="1BDCABDD" w14:textId="1B94D45B" w:rsidR="00064850" w:rsidRPr="000810BD" w:rsidRDefault="00FA4FE5" w:rsidP="002F58A1">
            <w:pPr>
              <w:pStyle w:val="Tabletext"/>
              <w:rPr>
                <w:lang w:val="en-US"/>
              </w:rPr>
            </w:pPr>
            <w:ins w:id="588" w:author="Bober" w:date="2019-04-03T08:30:00Z">
              <w:r w:rsidRPr="00DD27AC">
                <w:t>Identity (in the MMS) of the source of the message  (see Article 19 of the RR and Recommendation ITU R M.585)</w:t>
              </w:r>
            </w:ins>
            <w:del w:id="589" w:author="Bober" w:date="2019-04-03T08:30:00Z">
              <w:r w:rsidR="00064850" w:rsidRPr="009F47CA" w:rsidDel="00FA4FE5">
                <w:rPr>
                  <w:lang w:val="en-US"/>
                </w:rPr>
                <w:delText>MMSI or AMRD number</w:delText>
              </w:r>
            </w:del>
          </w:p>
        </w:tc>
      </w:tr>
      <w:tr w:rsidR="00064850" w:rsidRPr="000810BD" w14:paraId="4EB3F196" w14:textId="77777777" w:rsidTr="00C600E0">
        <w:trPr>
          <w:cantSplit/>
          <w:jc w:val="center"/>
        </w:trPr>
        <w:tc>
          <w:tcPr>
            <w:tcW w:w="1682" w:type="dxa"/>
            <w:vAlign w:val="center"/>
          </w:tcPr>
          <w:p w14:paraId="2692C34F" w14:textId="77777777" w:rsidR="00064850" w:rsidRPr="000810BD" w:rsidRDefault="00064850" w:rsidP="002F58A1">
            <w:pPr>
              <w:pStyle w:val="Tabletext"/>
              <w:rPr>
                <w:lang w:val="en-US"/>
              </w:rPr>
            </w:pPr>
            <w:r w:rsidRPr="009F47CA">
              <w:rPr>
                <w:lang w:val="en-US"/>
              </w:rPr>
              <w:t>Time stamp</w:t>
            </w:r>
          </w:p>
        </w:tc>
        <w:tc>
          <w:tcPr>
            <w:tcW w:w="1436" w:type="dxa"/>
            <w:vAlign w:val="center"/>
          </w:tcPr>
          <w:p w14:paraId="675B6C90" w14:textId="77777777" w:rsidR="00064850" w:rsidRPr="009F47CA" w:rsidRDefault="00064850" w:rsidP="002F58A1">
            <w:pPr>
              <w:pStyle w:val="Tabletext"/>
              <w:jc w:val="center"/>
              <w:rPr>
                <w:lang w:val="en-US"/>
              </w:rPr>
            </w:pPr>
            <w:r w:rsidRPr="009F47CA">
              <w:rPr>
                <w:lang w:val="en-US"/>
              </w:rPr>
              <w:t>6</w:t>
            </w:r>
          </w:p>
        </w:tc>
        <w:tc>
          <w:tcPr>
            <w:tcW w:w="6515" w:type="dxa"/>
            <w:vAlign w:val="center"/>
          </w:tcPr>
          <w:p w14:paraId="3960B95D" w14:textId="77777777" w:rsidR="00064850" w:rsidRPr="000810BD" w:rsidRDefault="00064850" w:rsidP="002F58A1">
            <w:pPr>
              <w:pStyle w:val="Tabletext"/>
              <w:rPr>
                <w:lang w:val="en-US"/>
              </w:rPr>
            </w:pPr>
            <w:r w:rsidRPr="009F47CA">
              <w:rPr>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064850" w:rsidRPr="000810BD" w14:paraId="6F672D1D" w14:textId="77777777" w:rsidTr="00C600E0">
        <w:trPr>
          <w:cantSplit/>
          <w:jc w:val="center"/>
        </w:trPr>
        <w:tc>
          <w:tcPr>
            <w:tcW w:w="1682" w:type="dxa"/>
            <w:vAlign w:val="center"/>
          </w:tcPr>
          <w:p w14:paraId="6847E84C" w14:textId="77777777" w:rsidR="00064850" w:rsidRPr="000810BD" w:rsidRDefault="00064850" w:rsidP="002F58A1">
            <w:pPr>
              <w:pStyle w:val="Tabletext"/>
              <w:rPr>
                <w:lang w:val="en-US"/>
              </w:rPr>
            </w:pPr>
            <w:r w:rsidRPr="009F47CA">
              <w:rPr>
                <w:lang w:val="en-US"/>
              </w:rPr>
              <w:t>Longitude</w:t>
            </w:r>
          </w:p>
        </w:tc>
        <w:tc>
          <w:tcPr>
            <w:tcW w:w="1436" w:type="dxa"/>
            <w:vAlign w:val="center"/>
          </w:tcPr>
          <w:p w14:paraId="29A79F86" w14:textId="77777777" w:rsidR="00064850" w:rsidRPr="009F47CA" w:rsidRDefault="00064850" w:rsidP="002F58A1">
            <w:pPr>
              <w:pStyle w:val="Tabletext"/>
              <w:jc w:val="center"/>
              <w:rPr>
                <w:lang w:val="en-US"/>
              </w:rPr>
            </w:pPr>
            <w:r w:rsidRPr="009F47CA">
              <w:rPr>
                <w:lang w:val="en-US"/>
              </w:rPr>
              <w:t>28</w:t>
            </w:r>
          </w:p>
        </w:tc>
        <w:tc>
          <w:tcPr>
            <w:tcW w:w="6515" w:type="dxa"/>
            <w:vAlign w:val="center"/>
          </w:tcPr>
          <w:p w14:paraId="1E9FB172" w14:textId="77777777" w:rsidR="00064850" w:rsidRPr="000810BD" w:rsidRDefault="00064850" w:rsidP="002F58A1">
            <w:pPr>
              <w:pStyle w:val="Tabletext"/>
              <w:rPr>
                <w:lang w:val="en-US"/>
              </w:rPr>
            </w:pPr>
            <w:r w:rsidRPr="009F47CA">
              <w:rPr>
                <w:lang w:val="en-US"/>
              </w:rPr>
              <w:t xml:space="preserve">Longitude in 1/10 000 min of position of an </w:t>
            </w:r>
            <w:proofErr w:type="spellStart"/>
            <w:r w:rsidRPr="009F47CA">
              <w:rPr>
                <w:lang w:val="en-US"/>
              </w:rPr>
              <w:t>AtoN</w:t>
            </w:r>
            <w:proofErr w:type="spellEnd"/>
            <w:r w:rsidRPr="009F47CA">
              <w:rPr>
                <w:lang w:val="en-US"/>
              </w:rPr>
              <w:t xml:space="preserve"> (±180°, East = positive, West = negative, 181 = (6791AC0h) = not available = default)</w:t>
            </w:r>
          </w:p>
        </w:tc>
      </w:tr>
      <w:tr w:rsidR="00064850" w:rsidRPr="000810BD" w14:paraId="2290B63B" w14:textId="77777777" w:rsidTr="00C600E0">
        <w:trPr>
          <w:cantSplit/>
          <w:jc w:val="center"/>
        </w:trPr>
        <w:tc>
          <w:tcPr>
            <w:tcW w:w="1682" w:type="dxa"/>
            <w:vAlign w:val="center"/>
          </w:tcPr>
          <w:p w14:paraId="643AB568" w14:textId="77777777" w:rsidR="00064850" w:rsidRPr="009F47CA" w:rsidRDefault="00064850" w:rsidP="002F58A1">
            <w:pPr>
              <w:pStyle w:val="Tabletext"/>
              <w:rPr>
                <w:lang w:val="en-US"/>
              </w:rPr>
            </w:pPr>
            <w:r w:rsidRPr="009F47CA">
              <w:rPr>
                <w:lang w:val="en-US"/>
              </w:rPr>
              <w:t>Latitude</w:t>
            </w:r>
          </w:p>
        </w:tc>
        <w:tc>
          <w:tcPr>
            <w:tcW w:w="1436" w:type="dxa"/>
            <w:vAlign w:val="center"/>
          </w:tcPr>
          <w:p w14:paraId="3B4E4AFF" w14:textId="77777777" w:rsidR="00064850" w:rsidRPr="009F47CA" w:rsidRDefault="00064850" w:rsidP="002F58A1">
            <w:pPr>
              <w:pStyle w:val="Tabletext"/>
              <w:jc w:val="center"/>
              <w:rPr>
                <w:lang w:val="en-US"/>
              </w:rPr>
            </w:pPr>
            <w:r w:rsidRPr="009F47CA">
              <w:rPr>
                <w:lang w:val="en-US"/>
              </w:rPr>
              <w:t>27</w:t>
            </w:r>
          </w:p>
        </w:tc>
        <w:tc>
          <w:tcPr>
            <w:tcW w:w="6515" w:type="dxa"/>
            <w:vAlign w:val="center"/>
          </w:tcPr>
          <w:p w14:paraId="459FE7E9" w14:textId="77777777" w:rsidR="00064850" w:rsidRPr="000810BD" w:rsidRDefault="00064850" w:rsidP="002F58A1">
            <w:pPr>
              <w:pStyle w:val="Tabletext"/>
              <w:rPr>
                <w:lang w:val="en-US"/>
              </w:rPr>
            </w:pPr>
            <w:r w:rsidRPr="009F47CA">
              <w:rPr>
                <w:lang w:val="en-US"/>
              </w:rPr>
              <w:t xml:space="preserve">Latitude in 1/10 000 min of an </w:t>
            </w:r>
            <w:proofErr w:type="spellStart"/>
            <w:r w:rsidRPr="009F47CA">
              <w:rPr>
                <w:lang w:val="en-US"/>
              </w:rPr>
              <w:t>AtoN</w:t>
            </w:r>
            <w:proofErr w:type="spellEnd"/>
            <w:r w:rsidRPr="009F47CA">
              <w:rPr>
                <w:lang w:val="en-US"/>
              </w:rPr>
              <w:t xml:space="preserve"> (±90°, North = positive, South = negative, 91 = (3412140h) = not available = default)</w:t>
            </w:r>
          </w:p>
        </w:tc>
      </w:tr>
      <w:tr w:rsidR="00064850" w:rsidRPr="000810BD" w14:paraId="54690061" w14:textId="77777777" w:rsidTr="00C600E0">
        <w:trPr>
          <w:cantSplit/>
          <w:jc w:val="center"/>
        </w:trPr>
        <w:tc>
          <w:tcPr>
            <w:tcW w:w="1682" w:type="dxa"/>
            <w:vAlign w:val="center"/>
          </w:tcPr>
          <w:p w14:paraId="24ABAE15" w14:textId="77777777" w:rsidR="00064850" w:rsidRPr="009F47CA" w:rsidRDefault="00064850" w:rsidP="002F58A1">
            <w:pPr>
              <w:pStyle w:val="Tabletext"/>
              <w:rPr>
                <w:lang w:val="en-US"/>
              </w:rPr>
            </w:pPr>
            <w:r w:rsidRPr="009F47CA">
              <w:rPr>
                <w:lang w:val="en-US"/>
              </w:rPr>
              <w:t>Position accuracy</w:t>
            </w:r>
          </w:p>
        </w:tc>
        <w:tc>
          <w:tcPr>
            <w:tcW w:w="1436" w:type="dxa"/>
            <w:vAlign w:val="center"/>
          </w:tcPr>
          <w:p w14:paraId="69421B64" w14:textId="77777777" w:rsidR="00064850" w:rsidRPr="009F47CA" w:rsidRDefault="00064850" w:rsidP="002F58A1">
            <w:pPr>
              <w:pStyle w:val="Tabletext"/>
              <w:jc w:val="center"/>
              <w:rPr>
                <w:lang w:val="en-US"/>
              </w:rPr>
            </w:pPr>
            <w:r w:rsidRPr="009F47CA">
              <w:rPr>
                <w:lang w:val="en-US"/>
              </w:rPr>
              <w:t>1</w:t>
            </w:r>
          </w:p>
        </w:tc>
        <w:tc>
          <w:tcPr>
            <w:tcW w:w="6515" w:type="dxa"/>
            <w:vAlign w:val="center"/>
          </w:tcPr>
          <w:p w14:paraId="2821BB46" w14:textId="77777777" w:rsidR="00064850" w:rsidRDefault="00064850" w:rsidP="002F58A1">
            <w:pPr>
              <w:pStyle w:val="Tabletext"/>
              <w:rPr>
                <w:lang w:val="en-US"/>
              </w:rPr>
            </w:pPr>
            <w:r w:rsidRPr="009F47CA">
              <w:rPr>
                <w:lang w:val="en-US"/>
              </w:rPr>
              <w:t xml:space="preserve">1 = high (&lt; 10 m), </w:t>
            </w:r>
          </w:p>
          <w:p w14:paraId="311A2E25" w14:textId="77777777" w:rsidR="00064850" w:rsidRPr="000810BD" w:rsidRDefault="00064850" w:rsidP="002F58A1">
            <w:pPr>
              <w:pStyle w:val="Tabletext"/>
              <w:rPr>
                <w:lang w:val="en-US"/>
              </w:rPr>
            </w:pPr>
            <w:r w:rsidRPr="009F47CA">
              <w:rPr>
                <w:lang w:val="en-US"/>
              </w:rPr>
              <w:t>0 = low (&gt;10 m) = default</w:t>
            </w:r>
          </w:p>
        </w:tc>
      </w:tr>
      <w:tr w:rsidR="00064850" w:rsidRPr="000810BD" w14:paraId="558F8702" w14:textId="77777777" w:rsidTr="00C600E0">
        <w:trPr>
          <w:cantSplit/>
          <w:jc w:val="center"/>
        </w:trPr>
        <w:tc>
          <w:tcPr>
            <w:tcW w:w="1682" w:type="dxa"/>
            <w:vAlign w:val="center"/>
          </w:tcPr>
          <w:p w14:paraId="5B407941" w14:textId="7E1A74D6" w:rsidR="00064850" w:rsidRPr="009F47CA" w:rsidRDefault="00064850" w:rsidP="002F58A1">
            <w:pPr>
              <w:pStyle w:val="Tabletext"/>
              <w:rPr>
                <w:lang w:val="en-US"/>
              </w:rPr>
            </w:pPr>
            <w:r w:rsidRPr="009F47CA">
              <w:rPr>
                <w:lang w:val="en-US"/>
              </w:rPr>
              <w:t xml:space="preserve">Nature of the </w:t>
            </w:r>
            <w:del w:id="590" w:author="Bober" w:date="2019-04-03T08:31:00Z">
              <w:r w:rsidRPr="009F47CA" w:rsidDel="00FA4FE5">
                <w:rPr>
                  <w:lang w:val="en-US"/>
                </w:rPr>
                <w:delText>e</w:delText>
              </w:r>
            </w:del>
            <w:proofErr w:type="spellStart"/>
            <w:r w:rsidRPr="009F47CA">
              <w:rPr>
                <w:lang w:val="en-US"/>
              </w:rPr>
              <w:t>AtoN</w:t>
            </w:r>
            <w:proofErr w:type="spellEnd"/>
          </w:p>
        </w:tc>
        <w:tc>
          <w:tcPr>
            <w:tcW w:w="1436" w:type="dxa"/>
            <w:vAlign w:val="center"/>
          </w:tcPr>
          <w:p w14:paraId="5378A1A8" w14:textId="77777777" w:rsidR="00064850" w:rsidRPr="009F47CA" w:rsidRDefault="00064850" w:rsidP="002F58A1">
            <w:pPr>
              <w:pStyle w:val="Tabletext"/>
              <w:jc w:val="center"/>
              <w:rPr>
                <w:lang w:val="en-US"/>
              </w:rPr>
            </w:pPr>
            <w:r w:rsidRPr="009F47CA">
              <w:rPr>
                <w:lang w:val="en-US"/>
              </w:rPr>
              <w:t>7</w:t>
            </w:r>
          </w:p>
        </w:tc>
        <w:tc>
          <w:tcPr>
            <w:tcW w:w="6515" w:type="dxa"/>
            <w:vAlign w:val="center"/>
          </w:tcPr>
          <w:p w14:paraId="55DE8B36" w14:textId="58011FD7" w:rsidR="00064850" w:rsidRPr="000810BD" w:rsidRDefault="00064850" w:rsidP="002F58A1">
            <w:pPr>
              <w:pStyle w:val="Tabletext"/>
              <w:rPr>
                <w:lang w:val="en-US"/>
              </w:rPr>
            </w:pPr>
            <w:r w:rsidRPr="009F47CA">
              <w:rPr>
                <w:lang w:val="en-US"/>
              </w:rPr>
              <w:t xml:space="preserve">Identifies the category and type of </w:t>
            </w:r>
            <w:del w:id="591" w:author="Bober" w:date="2019-04-03T08:31:00Z">
              <w:r w:rsidRPr="009F47CA" w:rsidDel="00FA4FE5">
                <w:rPr>
                  <w:lang w:val="en-US"/>
                </w:rPr>
                <w:delText>e</w:delText>
              </w:r>
            </w:del>
            <w:proofErr w:type="spellStart"/>
            <w:r w:rsidRPr="009F47CA">
              <w:rPr>
                <w:lang w:val="en-US"/>
              </w:rPr>
              <w:t>AtoN</w:t>
            </w:r>
            <w:proofErr w:type="spellEnd"/>
            <w:r w:rsidRPr="009F47CA">
              <w:rPr>
                <w:lang w:val="en-US"/>
              </w:rPr>
              <w:t xml:space="preserve"> mark. See Table (bis)</w:t>
            </w:r>
          </w:p>
        </w:tc>
      </w:tr>
      <w:tr w:rsidR="00064850" w:rsidRPr="000810BD" w14:paraId="68988298" w14:textId="77777777" w:rsidTr="00C600E0">
        <w:trPr>
          <w:cantSplit/>
          <w:jc w:val="center"/>
        </w:trPr>
        <w:tc>
          <w:tcPr>
            <w:tcW w:w="1682" w:type="dxa"/>
            <w:vAlign w:val="center"/>
          </w:tcPr>
          <w:p w14:paraId="7E3B433F" w14:textId="280EE4F8" w:rsidR="00064850" w:rsidRPr="009F47CA" w:rsidRDefault="00064850" w:rsidP="004F6E3D">
            <w:pPr>
              <w:pStyle w:val="Tabletext"/>
              <w:rPr>
                <w:lang w:val="en-US"/>
              </w:rPr>
            </w:pPr>
            <w:del w:id="592" w:author="Bober" w:date="2019-04-03T08:31:00Z">
              <w:r w:rsidRPr="009F47CA" w:rsidDel="00FA4FE5">
                <w:rPr>
                  <w:lang w:val="en-US"/>
                </w:rPr>
                <w:delText>e</w:delText>
              </w:r>
            </w:del>
            <w:del w:id="593" w:author="Bober" w:date="2019-04-03T08:56:00Z">
              <w:r w:rsidRPr="009F47CA" w:rsidDel="00A51E1F">
                <w:rPr>
                  <w:lang w:val="en-US"/>
                </w:rPr>
                <w:delText xml:space="preserve">AtoN </w:delText>
              </w:r>
            </w:del>
            <w:del w:id="594" w:author="Bober" w:date="2019-04-03T08:55:00Z">
              <w:r w:rsidRPr="009F47CA" w:rsidDel="00A51E1F">
                <w:rPr>
                  <w:lang w:val="en-US"/>
                </w:rPr>
                <w:delText xml:space="preserve">COG </w:delText>
              </w:r>
            </w:del>
            <w:del w:id="595" w:author="Bober" w:date="2019-04-03T08:56:00Z">
              <w:r w:rsidRPr="009F47CA" w:rsidDel="00A51E1F">
                <w:rPr>
                  <w:lang w:val="en-US"/>
                </w:rPr>
                <w:delText xml:space="preserve">/ </w:delText>
              </w:r>
            </w:del>
            <w:r w:rsidRPr="009F47CA">
              <w:rPr>
                <w:lang w:val="en-US"/>
              </w:rPr>
              <w:t>Dimensions S</w:t>
            </w:r>
            <w:ins w:id="596" w:author="Bober" w:date="2019-04-03T08:57:00Z">
              <w:r w:rsidR="00513BA2">
                <w:rPr>
                  <w:lang w:val="en-US"/>
                </w:rPr>
                <w:t>caler</w:t>
              </w:r>
            </w:ins>
            <w:del w:id="597" w:author="Bober" w:date="2019-04-03T08:40:00Z">
              <w:r w:rsidRPr="009F47CA" w:rsidDel="00CD30B7">
                <w:rPr>
                  <w:lang w:val="en-US"/>
                </w:rPr>
                <w:delText>cale</w:delText>
              </w:r>
            </w:del>
          </w:p>
        </w:tc>
        <w:tc>
          <w:tcPr>
            <w:tcW w:w="1436" w:type="dxa"/>
            <w:vAlign w:val="center"/>
          </w:tcPr>
          <w:p w14:paraId="428FBAD4" w14:textId="32062DA3" w:rsidR="00064850" w:rsidRPr="009F47CA" w:rsidRDefault="00A51E1F" w:rsidP="002F58A1">
            <w:pPr>
              <w:pStyle w:val="Tabletext"/>
              <w:jc w:val="center"/>
              <w:rPr>
                <w:lang w:val="en-US"/>
              </w:rPr>
            </w:pPr>
            <w:ins w:id="598" w:author="Bober" w:date="2019-04-03T08:55:00Z">
              <w:r>
                <w:rPr>
                  <w:lang w:val="en-US"/>
                </w:rPr>
                <w:t>1</w:t>
              </w:r>
            </w:ins>
            <w:del w:id="599" w:author="Bober" w:date="2019-04-03T08:55:00Z">
              <w:r w:rsidR="00064850" w:rsidRPr="009F47CA" w:rsidDel="00A51E1F">
                <w:rPr>
                  <w:lang w:val="en-US"/>
                </w:rPr>
                <w:delText>2</w:delText>
              </w:r>
            </w:del>
          </w:p>
        </w:tc>
        <w:tc>
          <w:tcPr>
            <w:tcW w:w="6515" w:type="dxa"/>
            <w:vAlign w:val="center"/>
          </w:tcPr>
          <w:p w14:paraId="1EFF2312" w14:textId="66C366F3" w:rsidR="00064850" w:rsidDel="00A51E1F" w:rsidRDefault="00064850" w:rsidP="002F58A1">
            <w:pPr>
              <w:pStyle w:val="Tabletext"/>
              <w:rPr>
                <w:del w:id="600" w:author="Bober" w:date="2019-04-03T08:55:00Z"/>
                <w:lang w:val="en-US"/>
              </w:rPr>
            </w:pPr>
            <w:del w:id="601" w:author="Bober" w:date="2019-04-03T08:55:00Z">
              <w:r w:rsidRPr="009F47CA" w:rsidDel="00A51E1F">
                <w:rPr>
                  <w:lang w:val="en-US"/>
                </w:rPr>
                <w:delText xml:space="preserve">0 = Default = Unspecified </w:delText>
              </w:r>
            </w:del>
          </w:p>
          <w:p w14:paraId="3CF12B07" w14:textId="715161B3" w:rsidR="00064850" w:rsidRDefault="00A51E1F" w:rsidP="002F58A1">
            <w:pPr>
              <w:pStyle w:val="Tabletext"/>
              <w:rPr>
                <w:lang w:val="en-US"/>
              </w:rPr>
            </w:pPr>
            <w:ins w:id="602" w:author="Bober" w:date="2019-04-03T08:55:00Z">
              <w:r>
                <w:rPr>
                  <w:lang w:val="en-US"/>
                </w:rPr>
                <w:t>0</w:t>
              </w:r>
            </w:ins>
            <w:del w:id="603" w:author="Bober" w:date="2019-04-03T08:55:00Z">
              <w:r w:rsidR="00064850" w:rsidRPr="009F47CA" w:rsidDel="00A51E1F">
                <w:rPr>
                  <w:lang w:val="en-US"/>
                </w:rPr>
                <w:delText>1</w:delText>
              </w:r>
            </w:del>
            <w:r w:rsidR="00064850" w:rsidRPr="009F47CA">
              <w:rPr>
                <w:lang w:val="en-US"/>
              </w:rPr>
              <w:t xml:space="preserve"> -Radius from the reported position in 1 meter steps</w:t>
            </w:r>
            <w:del w:id="604" w:author="Bober" w:date="2019-04-03T08:43:00Z">
              <w:r w:rsidR="00064850" w:rsidRPr="009F47CA" w:rsidDel="00CD30B7">
                <w:rPr>
                  <w:lang w:val="en-US"/>
                </w:rPr>
                <w:delText>: 001-510 511 = greater than 510 meters 0 = default = unspecified</w:delText>
              </w:r>
            </w:del>
            <w:r w:rsidR="00064850" w:rsidRPr="009F47CA">
              <w:rPr>
                <w:lang w:val="en-US"/>
              </w:rPr>
              <w:t xml:space="preserve"> </w:t>
            </w:r>
          </w:p>
          <w:p w14:paraId="0B0C7BF2" w14:textId="49616F3D" w:rsidR="00064850" w:rsidDel="00CD30B7" w:rsidRDefault="00A51E1F" w:rsidP="004F6E3D">
            <w:pPr>
              <w:pStyle w:val="Tabletext"/>
              <w:rPr>
                <w:del w:id="605" w:author="Bober" w:date="2019-04-03T08:43:00Z"/>
                <w:lang w:val="en-US"/>
              </w:rPr>
            </w:pPr>
            <w:ins w:id="606" w:author="Bober" w:date="2019-04-03T08:55:00Z">
              <w:r>
                <w:rPr>
                  <w:lang w:val="en-US"/>
                </w:rPr>
                <w:t>1</w:t>
              </w:r>
            </w:ins>
            <w:del w:id="607" w:author="Bober" w:date="2019-04-03T08:55:00Z">
              <w:r w:rsidR="00064850" w:rsidRPr="009F47CA" w:rsidDel="00A51E1F">
                <w:rPr>
                  <w:lang w:val="en-US"/>
                </w:rPr>
                <w:delText>2</w:delText>
              </w:r>
            </w:del>
            <w:r w:rsidR="00064850" w:rsidRPr="009F47CA">
              <w:rPr>
                <w:lang w:val="en-US"/>
              </w:rPr>
              <w:t>-Radius from the reported position in 100 meter steps</w:t>
            </w:r>
            <w:del w:id="608" w:author="Bober" w:date="2019-04-03T08:55:00Z">
              <w:r w:rsidR="00064850" w:rsidRPr="009F47CA" w:rsidDel="00A51E1F">
                <w:rPr>
                  <w:lang w:val="en-US"/>
                </w:rPr>
                <w:delText xml:space="preserve">: </w:delText>
              </w:r>
            </w:del>
            <w:del w:id="609" w:author="Bober" w:date="2019-04-03T08:43:00Z">
              <w:r w:rsidR="00064850" w:rsidRPr="009F47CA" w:rsidDel="00CD30B7">
                <w:rPr>
                  <w:lang w:val="en-US"/>
                </w:rPr>
                <w:delText>001-510 511 = greater than 51</w:delText>
              </w:r>
              <w:r w:rsidR="00064850" w:rsidDel="00CD30B7">
                <w:rPr>
                  <w:lang w:val="en-US"/>
                </w:rPr>
                <w:delText xml:space="preserve"> 000</w:delText>
              </w:r>
              <w:r w:rsidR="00064850" w:rsidRPr="009F47CA" w:rsidDel="00CD30B7">
                <w:rPr>
                  <w:lang w:val="en-US"/>
                </w:rPr>
                <w:delText xml:space="preserve"> meters</w:delText>
              </w:r>
              <w:r w:rsidR="00064850" w:rsidDel="00CD30B7">
                <w:rPr>
                  <w:lang w:val="en-US"/>
                </w:rPr>
                <w:delText xml:space="preserve"> </w:delText>
              </w:r>
              <w:r w:rsidR="00064850" w:rsidRPr="009F47CA" w:rsidDel="00CD30B7">
                <w:rPr>
                  <w:lang w:val="en-US"/>
                </w:rPr>
                <w:delText xml:space="preserve">0 = default = unspecified </w:delText>
              </w:r>
            </w:del>
          </w:p>
          <w:p w14:paraId="78FBA291" w14:textId="17AFABE0" w:rsidR="00064850" w:rsidRPr="000810BD" w:rsidRDefault="00064850" w:rsidP="004F6E3D">
            <w:pPr>
              <w:pStyle w:val="Tabletext"/>
              <w:rPr>
                <w:lang w:val="en-US"/>
              </w:rPr>
            </w:pPr>
            <w:del w:id="610" w:author="Bober" w:date="2019-04-03T08:55:00Z">
              <w:r w:rsidRPr="009F47CA" w:rsidDel="00A51E1F">
                <w:rPr>
                  <w:lang w:val="en-US"/>
                </w:rPr>
                <w:delText>3-</w:delText>
              </w:r>
              <w:r w:rsidDel="00A51E1F">
                <w:rPr>
                  <w:lang w:val="en-US"/>
                </w:rPr>
                <w:delText xml:space="preserve">COG </w:delText>
              </w:r>
            </w:del>
            <w:del w:id="611" w:author="Bober" w:date="2019-04-03T08:51:00Z">
              <w:r w:rsidRPr="009F47CA" w:rsidDel="00A51E1F">
                <w:rPr>
                  <w:lang w:val="en-US"/>
                </w:rPr>
                <w:delText>(used only by mobile AtoN</w:delText>
              </w:r>
            </w:del>
            <w:del w:id="612" w:author="Bober" w:date="2019-04-03T08:33:00Z">
              <w:r w:rsidRPr="009F47CA" w:rsidDel="00FA4FE5">
                <w:rPr>
                  <w:lang w:val="en-US"/>
                </w:rPr>
                <w:delText>/AMRD</w:delText>
              </w:r>
            </w:del>
            <w:del w:id="613" w:author="Bober" w:date="2019-04-03T08:51:00Z">
              <w:r w:rsidRPr="009F47CA" w:rsidDel="00A51E1F">
                <w:rPr>
                  <w:lang w:val="en-US"/>
                </w:rPr>
                <w:delText xml:space="preserve">) </w:delText>
              </w:r>
            </w:del>
            <w:del w:id="614" w:author="Bober" w:date="2019-04-03T08:55:00Z">
              <w:r w:rsidRPr="009F47CA" w:rsidDel="00A51E1F">
                <w:rPr>
                  <w:lang w:val="en-US"/>
                </w:rPr>
                <w:delText>in</w:delText>
              </w:r>
            </w:del>
            <w:del w:id="615" w:author="Bober" w:date="2019-04-03T08:48:00Z">
              <w:r w:rsidRPr="009F47CA" w:rsidDel="00F05B53">
                <w:rPr>
                  <w:lang w:val="en-US"/>
                </w:rPr>
                <w:delText xml:space="preserve"> 0-359</w:delText>
              </w:r>
            </w:del>
            <w:del w:id="616" w:author="Bober" w:date="2019-04-03T08:55:00Z">
              <w:r w:rsidRPr="009F47CA" w:rsidDel="00A51E1F">
                <w:rPr>
                  <w:lang w:val="en-US"/>
                </w:rPr>
                <w:delText xml:space="preserve"> degrees true steps </w:delText>
              </w:r>
            </w:del>
            <w:del w:id="617" w:author="Bober" w:date="2019-04-03T08:48:00Z">
              <w:r w:rsidRPr="009F47CA" w:rsidDel="00F05B53">
                <w:rPr>
                  <w:lang w:val="en-US"/>
                </w:rPr>
                <w:delText>360 = not available 361 = SOG &lt; 2 knots, direction is not reported, 362-511-not to be used</w:delText>
              </w:r>
            </w:del>
          </w:p>
        </w:tc>
      </w:tr>
      <w:tr w:rsidR="00064850" w:rsidRPr="000810BD" w14:paraId="3F6B6BA2" w14:textId="77777777" w:rsidTr="00C600E0">
        <w:trPr>
          <w:cantSplit/>
          <w:jc w:val="center"/>
        </w:trPr>
        <w:tc>
          <w:tcPr>
            <w:tcW w:w="1682" w:type="dxa"/>
            <w:vAlign w:val="center"/>
          </w:tcPr>
          <w:p w14:paraId="3DD6ED0B" w14:textId="395B495E" w:rsidR="00064850" w:rsidRPr="009F47CA" w:rsidRDefault="00064850" w:rsidP="004F6E3D">
            <w:pPr>
              <w:pStyle w:val="Tabletext"/>
              <w:rPr>
                <w:lang w:val="en-US"/>
              </w:rPr>
            </w:pPr>
            <w:del w:id="618" w:author="Bober" w:date="2019-04-03T08:32:00Z">
              <w:r w:rsidRPr="009F47CA" w:rsidDel="00FA4FE5">
                <w:rPr>
                  <w:lang w:val="en-US"/>
                </w:rPr>
                <w:delText>e</w:delText>
              </w:r>
            </w:del>
            <w:del w:id="619" w:author="Bober" w:date="2019-04-03T08:56:00Z">
              <w:r w:rsidRPr="009F47CA" w:rsidDel="00A51E1F">
                <w:rPr>
                  <w:lang w:val="en-US"/>
                </w:rPr>
                <w:delText xml:space="preserve">AtoN COG / </w:delText>
              </w:r>
            </w:del>
            <w:proofErr w:type="spellStart"/>
            <w:ins w:id="620" w:author="Bober" w:date="2019-04-03T08:56:00Z">
              <w:r w:rsidR="00A51E1F">
                <w:rPr>
                  <w:lang w:val="en-US"/>
                </w:rPr>
                <w:t>AtoN</w:t>
              </w:r>
              <w:proofErr w:type="spellEnd"/>
              <w:r w:rsidR="00A51E1F">
                <w:rPr>
                  <w:lang w:val="en-US"/>
                </w:rPr>
                <w:t xml:space="preserve"> </w:t>
              </w:r>
            </w:ins>
            <w:r w:rsidRPr="009F47CA">
              <w:rPr>
                <w:lang w:val="en-US"/>
              </w:rPr>
              <w:t>Dimensions</w:t>
            </w:r>
          </w:p>
        </w:tc>
        <w:tc>
          <w:tcPr>
            <w:tcW w:w="1436" w:type="dxa"/>
            <w:vAlign w:val="center"/>
          </w:tcPr>
          <w:p w14:paraId="79508114" w14:textId="77777777" w:rsidR="00064850" w:rsidRPr="009F47CA" w:rsidRDefault="00064850" w:rsidP="002F58A1">
            <w:pPr>
              <w:pStyle w:val="Tabletext"/>
              <w:jc w:val="center"/>
              <w:rPr>
                <w:lang w:val="en-US"/>
              </w:rPr>
            </w:pPr>
            <w:r w:rsidRPr="009F47CA">
              <w:rPr>
                <w:lang w:val="en-US"/>
              </w:rPr>
              <w:t>9</w:t>
            </w:r>
          </w:p>
        </w:tc>
        <w:tc>
          <w:tcPr>
            <w:tcW w:w="6515" w:type="dxa"/>
            <w:vAlign w:val="center"/>
          </w:tcPr>
          <w:p w14:paraId="2074E46A" w14:textId="50AA2BE7" w:rsidR="00CD30B7" w:rsidRPr="000810BD" w:rsidRDefault="00513BA2" w:rsidP="002F58A1">
            <w:pPr>
              <w:pStyle w:val="Tabletext"/>
              <w:rPr>
                <w:lang w:val="en-US"/>
              </w:rPr>
            </w:pPr>
            <w:ins w:id="621" w:author="Bober" w:date="2019-04-03T08:59:00Z">
              <w:r>
                <w:rPr>
                  <w:lang w:val="en-US"/>
                </w:rPr>
                <w:t>0</w:t>
              </w:r>
            </w:ins>
            <w:ins w:id="622" w:author="Bober" w:date="2019-04-03T08:44:00Z">
              <w:r w:rsidR="00CD30B7">
                <w:rPr>
                  <w:lang w:val="en-US"/>
                </w:rPr>
                <w:t xml:space="preserve"> –</w:t>
              </w:r>
              <w:r>
                <w:rPr>
                  <w:lang w:val="en-US"/>
                </w:rPr>
                <w:t xml:space="preserve"> 51</w:t>
              </w:r>
            </w:ins>
            <w:ins w:id="623" w:author="Bober" w:date="2019-04-03T08:59:00Z">
              <w:r>
                <w:rPr>
                  <w:lang w:val="en-US"/>
                </w:rPr>
                <w:t>1</w:t>
              </w:r>
            </w:ins>
            <w:del w:id="624" w:author="Bober" w:date="2019-04-03T08:46:00Z">
              <w:r w:rsidR="00064850" w:rsidRPr="009F47CA" w:rsidDel="00CD30B7">
                <w:rPr>
                  <w:lang w:val="en-US"/>
                </w:rPr>
                <w:delText>000 = Default = Unspecified; 1-</w:delText>
              </w:r>
            </w:del>
            <w:del w:id="625" w:author="Bober" w:date="2019-04-03T08:41:00Z">
              <w:r w:rsidR="00064850" w:rsidRPr="009F47CA" w:rsidDel="00CD30B7">
                <w:rPr>
                  <w:lang w:val="en-US"/>
                </w:rPr>
                <w:delText>511</w:delText>
              </w:r>
            </w:del>
            <w:del w:id="626" w:author="Bober" w:date="2019-04-03T08:46:00Z">
              <w:r w:rsidR="00064850" w:rsidRPr="009F47CA" w:rsidDel="00CD30B7">
                <w:rPr>
                  <w:lang w:val="en-US"/>
                </w:rPr>
                <w:delText xml:space="preserve"> meter or degrees</w:delText>
              </w:r>
            </w:del>
            <w:r w:rsidR="00064850" w:rsidRPr="009F47CA">
              <w:rPr>
                <w:lang w:val="en-US"/>
              </w:rPr>
              <w:t xml:space="preserve"> (</w:t>
            </w:r>
            <w:ins w:id="627" w:author="Bober" w:date="2019-04-03T09:00:00Z">
              <w:r>
                <w:rPr>
                  <w:lang w:val="en-US"/>
                </w:rPr>
                <w:t>if dimension</w:t>
              </w:r>
              <w:r w:rsidRPr="009F47CA">
                <w:rPr>
                  <w:lang w:val="en-US"/>
                </w:rPr>
                <w:t xml:space="preserve"> Scale</w:t>
              </w:r>
              <w:r>
                <w:rPr>
                  <w:lang w:val="en-US"/>
                </w:rPr>
                <w:t xml:space="preserve">r  is 0: </w:t>
              </w:r>
            </w:ins>
            <w:ins w:id="628" w:author="Bober" w:date="2019-04-03T08:59:00Z">
              <w:r>
                <w:rPr>
                  <w:lang w:val="en-US"/>
                </w:rPr>
                <w:t xml:space="preserve">0 – 511m or </w:t>
              </w:r>
            </w:ins>
            <w:ins w:id="629" w:author="Bober" w:date="2019-04-03T09:00:00Z">
              <w:r>
                <w:rPr>
                  <w:lang w:val="en-US"/>
                </w:rPr>
                <w:t>dimension</w:t>
              </w:r>
              <w:r w:rsidRPr="009F47CA">
                <w:rPr>
                  <w:lang w:val="en-US"/>
                </w:rPr>
                <w:t xml:space="preserve"> Scale</w:t>
              </w:r>
              <w:r>
                <w:rPr>
                  <w:lang w:val="en-US"/>
                </w:rPr>
                <w:t xml:space="preserve">r is 1: </w:t>
              </w:r>
            </w:ins>
            <w:ins w:id="630" w:author="Bober" w:date="2019-04-03T08:59:00Z">
              <w:r>
                <w:rPr>
                  <w:lang w:val="en-US"/>
                </w:rPr>
                <w:t>0 to 51 100 m</w:t>
              </w:r>
            </w:ins>
            <w:del w:id="631" w:author="Bober" w:date="2019-04-03T09:00:00Z">
              <w:r w:rsidR="00064850" w:rsidRPr="009F47CA" w:rsidDel="00513BA2">
                <w:rPr>
                  <w:lang w:val="en-US"/>
                </w:rPr>
                <w:delText xml:space="preserve">unit per </w:delText>
              </w:r>
            </w:del>
            <w:del w:id="632" w:author="Bober" w:date="2019-04-03T08:39:00Z">
              <w:r w:rsidR="00064850" w:rsidRPr="009F47CA" w:rsidDel="00CD30B7">
                <w:rPr>
                  <w:lang w:val="en-US"/>
                </w:rPr>
                <w:delText>e</w:delText>
              </w:r>
            </w:del>
            <w:del w:id="633" w:author="Bober" w:date="2019-04-03T08:58:00Z">
              <w:r w:rsidR="00064850" w:rsidRPr="009F47CA" w:rsidDel="00513BA2">
                <w:rPr>
                  <w:lang w:val="en-US"/>
                </w:rPr>
                <w:delText>AtoN Measurement</w:delText>
              </w:r>
            </w:del>
            <w:del w:id="634" w:author="Bober" w:date="2019-04-03T09:00:00Z">
              <w:r w:rsidR="00064850" w:rsidRPr="009F47CA" w:rsidDel="00513BA2">
                <w:rPr>
                  <w:lang w:val="en-US"/>
                </w:rPr>
                <w:delText xml:space="preserve"> Scale</w:delText>
              </w:r>
            </w:del>
            <w:r w:rsidR="00064850" w:rsidRPr="009F47CA">
              <w:rPr>
                <w:lang w:val="en-US"/>
              </w:rPr>
              <w:t>)</w:t>
            </w:r>
          </w:p>
        </w:tc>
      </w:tr>
      <w:tr w:rsidR="00A51E1F" w:rsidRPr="000810BD" w14:paraId="41E61657" w14:textId="77777777" w:rsidTr="00C600E0">
        <w:trPr>
          <w:cantSplit/>
          <w:jc w:val="center"/>
          <w:ins w:id="635" w:author="Bober" w:date="2019-04-03T08:56:00Z"/>
        </w:trPr>
        <w:tc>
          <w:tcPr>
            <w:tcW w:w="1682" w:type="dxa"/>
            <w:vAlign w:val="center"/>
          </w:tcPr>
          <w:p w14:paraId="305B95B2" w14:textId="32F3EB1D" w:rsidR="00A51E1F" w:rsidRPr="009F47CA" w:rsidRDefault="00A51E1F" w:rsidP="002F58A1">
            <w:pPr>
              <w:pStyle w:val="Tabletext"/>
              <w:rPr>
                <w:ins w:id="636" w:author="Bober" w:date="2019-04-03T08:56:00Z"/>
                <w:lang w:val="en-US"/>
              </w:rPr>
            </w:pPr>
            <w:ins w:id="637" w:author="Bober" w:date="2019-04-03T08:57:00Z">
              <w:r>
                <w:rPr>
                  <w:lang w:val="en-US"/>
                </w:rPr>
                <w:t>COG</w:t>
              </w:r>
            </w:ins>
          </w:p>
        </w:tc>
        <w:tc>
          <w:tcPr>
            <w:tcW w:w="1436" w:type="dxa"/>
            <w:vAlign w:val="center"/>
          </w:tcPr>
          <w:p w14:paraId="448A9C6A" w14:textId="528F7367" w:rsidR="00A51E1F" w:rsidRPr="009F47CA" w:rsidRDefault="00A51E1F" w:rsidP="002F58A1">
            <w:pPr>
              <w:pStyle w:val="Tabletext"/>
              <w:jc w:val="center"/>
              <w:rPr>
                <w:ins w:id="638" w:author="Bober" w:date="2019-04-03T08:56:00Z"/>
                <w:lang w:val="en-US"/>
              </w:rPr>
            </w:pPr>
            <w:ins w:id="639" w:author="Bober" w:date="2019-04-03T08:57:00Z">
              <w:r>
                <w:rPr>
                  <w:lang w:val="en-US"/>
                </w:rPr>
                <w:t>5</w:t>
              </w:r>
            </w:ins>
          </w:p>
        </w:tc>
        <w:tc>
          <w:tcPr>
            <w:tcW w:w="6515" w:type="dxa"/>
            <w:vAlign w:val="center"/>
          </w:tcPr>
          <w:p w14:paraId="149F64AE" w14:textId="0627DCB8" w:rsidR="00A51E1F" w:rsidRPr="009F47CA" w:rsidRDefault="00A51E1F" w:rsidP="004F6E3D">
            <w:pPr>
              <w:pStyle w:val="Tabletext"/>
              <w:rPr>
                <w:ins w:id="640" w:author="Bober" w:date="2019-04-03T08:56:00Z"/>
                <w:lang w:val="en-US"/>
              </w:rPr>
            </w:pPr>
            <w:ins w:id="641" w:author="Bober" w:date="2019-04-03T08:57:00Z">
              <w:r w:rsidRPr="009F47CA">
                <w:rPr>
                  <w:lang w:val="en-US"/>
                </w:rPr>
                <w:t>0-359 degrees true steps 360 = not available 361 = SOG &lt; 2 kn</w:t>
              </w:r>
              <w:r w:rsidR="00513BA2">
                <w:rPr>
                  <w:lang w:val="en-US"/>
                </w:rPr>
                <w:t>ots, direction is not reported</w:t>
              </w:r>
            </w:ins>
          </w:p>
        </w:tc>
      </w:tr>
      <w:tr w:rsidR="00064850" w:rsidRPr="000810BD" w14:paraId="0DFCBB8E" w14:textId="77777777" w:rsidTr="00C600E0">
        <w:trPr>
          <w:cantSplit/>
          <w:jc w:val="center"/>
        </w:trPr>
        <w:tc>
          <w:tcPr>
            <w:tcW w:w="1682" w:type="dxa"/>
            <w:vAlign w:val="center"/>
          </w:tcPr>
          <w:p w14:paraId="170CF760" w14:textId="17774C68" w:rsidR="00064850" w:rsidRPr="009F47CA" w:rsidRDefault="00064850" w:rsidP="002F58A1">
            <w:pPr>
              <w:pStyle w:val="Tabletext"/>
              <w:rPr>
                <w:lang w:val="en-US"/>
              </w:rPr>
            </w:pPr>
            <w:r w:rsidRPr="009F47CA">
              <w:rPr>
                <w:lang w:val="en-US"/>
              </w:rPr>
              <w:t>SOG</w:t>
            </w:r>
          </w:p>
        </w:tc>
        <w:tc>
          <w:tcPr>
            <w:tcW w:w="1436" w:type="dxa"/>
            <w:vAlign w:val="center"/>
          </w:tcPr>
          <w:p w14:paraId="677AE953" w14:textId="77777777" w:rsidR="00064850" w:rsidRPr="009F47CA" w:rsidRDefault="00064850" w:rsidP="002F58A1">
            <w:pPr>
              <w:pStyle w:val="Tabletext"/>
              <w:jc w:val="center"/>
              <w:rPr>
                <w:lang w:val="en-US"/>
              </w:rPr>
            </w:pPr>
            <w:r w:rsidRPr="009F47CA">
              <w:rPr>
                <w:lang w:val="en-US"/>
              </w:rPr>
              <w:t>5</w:t>
            </w:r>
          </w:p>
        </w:tc>
        <w:tc>
          <w:tcPr>
            <w:tcW w:w="6515" w:type="dxa"/>
            <w:vAlign w:val="center"/>
          </w:tcPr>
          <w:p w14:paraId="715611FB" w14:textId="77777777" w:rsidR="00064850" w:rsidRPr="000810BD" w:rsidRDefault="00064850" w:rsidP="002F58A1">
            <w:pPr>
              <w:pStyle w:val="Tabletext"/>
              <w:rPr>
                <w:lang w:val="en-US"/>
              </w:rPr>
            </w:pPr>
            <w:r w:rsidRPr="009F47CA">
              <w:rPr>
                <w:lang w:val="en-US"/>
              </w:rPr>
              <w:t>Speed over ground in 1 knot steps (0-30 knots), 0 - 28 knots; 29 = 29 knots or higher; 30 = fixed</w:t>
            </w:r>
            <w:del w:id="642" w:author="Bober" w:date="2019-04-03T09:19:00Z">
              <w:r w:rsidRPr="009F47CA" w:rsidDel="00BD3486">
                <w:rPr>
                  <w:lang w:val="en-US"/>
                </w:rPr>
                <w:delText xml:space="preserve"> (anchored)</w:delText>
              </w:r>
            </w:del>
            <w:r w:rsidRPr="009F47CA">
              <w:rPr>
                <w:lang w:val="en-US"/>
              </w:rPr>
              <w:t xml:space="preserve">; 31 = not available = default </w:t>
            </w:r>
          </w:p>
        </w:tc>
      </w:tr>
      <w:tr w:rsidR="00064850" w:rsidRPr="000810BD" w14:paraId="69E91BA9" w14:textId="77777777" w:rsidTr="00C600E0">
        <w:trPr>
          <w:cantSplit/>
          <w:jc w:val="center"/>
        </w:trPr>
        <w:tc>
          <w:tcPr>
            <w:tcW w:w="1682" w:type="dxa"/>
            <w:vAlign w:val="center"/>
          </w:tcPr>
          <w:p w14:paraId="33B3E352" w14:textId="77777777" w:rsidR="00064850" w:rsidRPr="009F47CA" w:rsidRDefault="00064850" w:rsidP="002F58A1">
            <w:pPr>
              <w:pStyle w:val="Tabletext"/>
              <w:rPr>
                <w:lang w:val="en-US"/>
              </w:rPr>
            </w:pPr>
            <w:proofErr w:type="spellStart"/>
            <w:r w:rsidRPr="009F47CA">
              <w:rPr>
                <w:lang w:val="en-US"/>
              </w:rPr>
              <w:t>AtoN</w:t>
            </w:r>
            <w:proofErr w:type="spellEnd"/>
            <w:r w:rsidRPr="009F47CA">
              <w:rPr>
                <w:lang w:val="en-US"/>
              </w:rPr>
              <w:t xml:space="preserve"> ID</w:t>
            </w:r>
          </w:p>
        </w:tc>
        <w:tc>
          <w:tcPr>
            <w:tcW w:w="1436" w:type="dxa"/>
            <w:vAlign w:val="center"/>
          </w:tcPr>
          <w:p w14:paraId="17248520" w14:textId="77777777" w:rsidR="00064850" w:rsidRPr="009F47CA" w:rsidRDefault="00064850" w:rsidP="002F58A1">
            <w:pPr>
              <w:pStyle w:val="Tabletext"/>
              <w:jc w:val="center"/>
              <w:rPr>
                <w:lang w:val="en-US"/>
              </w:rPr>
            </w:pPr>
            <w:r w:rsidRPr="009F47CA">
              <w:rPr>
                <w:lang w:val="en-US"/>
              </w:rPr>
              <w:t>30</w:t>
            </w:r>
          </w:p>
        </w:tc>
        <w:tc>
          <w:tcPr>
            <w:tcW w:w="6515" w:type="dxa"/>
            <w:vAlign w:val="center"/>
          </w:tcPr>
          <w:p w14:paraId="6F13E946" w14:textId="77777777" w:rsidR="00064850" w:rsidRPr="009F47CA" w:rsidRDefault="00064850" w:rsidP="002F58A1">
            <w:pPr>
              <w:pStyle w:val="Tabletext"/>
              <w:rPr>
                <w:lang w:val="en-US"/>
              </w:rPr>
            </w:pPr>
            <w:r w:rsidRPr="009F47CA">
              <w:rPr>
                <w:lang w:val="en-US"/>
              </w:rPr>
              <w:t xml:space="preserve">Identifies a Physical </w:t>
            </w:r>
            <w:proofErr w:type="spellStart"/>
            <w:r w:rsidRPr="009F47CA">
              <w:rPr>
                <w:lang w:val="en-US"/>
              </w:rPr>
              <w:t>AtoN</w:t>
            </w:r>
            <w:proofErr w:type="spellEnd"/>
            <w:r w:rsidRPr="009F47CA">
              <w:rPr>
                <w:lang w:val="en-US"/>
              </w:rPr>
              <w:t xml:space="preserve"> associated with this </w:t>
            </w:r>
            <w:del w:id="643" w:author="Bober" w:date="2019-04-03T09:03:00Z">
              <w:r w:rsidRPr="009F47CA" w:rsidDel="00513BA2">
                <w:rPr>
                  <w:lang w:val="en-US"/>
                </w:rPr>
                <w:delText>e</w:delText>
              </w:r>
            </w:del>
            <w:proofErr w:type="spellStart"/>
            <w:r w:rsidRPr="009F47CA">
              <w:rPr>
                <w:lang w:val="en-US"/>
              </w:rPr>
              <w:t>AtoN</w:t>
            </w:r>
            <w:proofErr w:type="spellEnd"/>
            <w:r w:rsidRPr="009F47CA">
              <w:rPr>
                <w:lang w:val="en-US"/>
              </w:rPr>
              <w:t xml:space="preserve">, using five (5) character 6-bit ASCII unique identifier as assigned by the Administration per IALA Guideline GXXX; “@@@@@” = not available = default. </w:t>
            </w:r>
          </w:p>
        </w:tc>
      </w:tr>
      <w:tr w:rsidR="00064850" w:rsidRPr="000810BD" w14:paraId="0AF0964D" w14:textId="77777777" w:rsidTr="00C600E0">
        <w:trPr>
          <w:cantSplit/>
          <w:jc w:val="center"/>
        </w:trPr>
        <w:tc>
          <w:tcPr>
            <w:tcW w:w="1682" w:type="dxa"/>
            <w:vAlign w:val="center"/>
          </w:tcPr>
          <w:p w14:paraId="2ED71EB4" w14:textId="77777777" w:rsidR="00064850" w:rsidRPr="009F47CA" w:rsidRDefault="00064850" w:rsidP="002F58A1">
            <w:pPr>
              <w:pStyle w:val="Tabletext"/>
            </w:pPr>
            <w:r w:rsidRPr="009F47CA">
              <w:lastRenderedPageBreak/>
              <w:t>Type of Physical Aid to Navigation (</w:t>
            </w:r>
            <w:proofErr w:type="spellStart"/>
            <w:r w:rsidRPr="009F47CA">
              <w:t>AtoN</w:t>
            </w:r>
            <w:proofErr w:type="spellEnd"/>
            <w:r w:rsidRPr="009F47CA">
              <w:t xml:space="preserve">) augmented by the </w:t>
            </w:r>
            <w:del w:id="644" w:author="Bober" w:date="2019-04-03T09:04:00Z">
              <w:r w:rsidRPr="009F47CA" w:rsidDel="00513BA2">
                <w:delText>e</w:delText>
              </w:r>
            </w:del>
            <w:proofErr w:type="spellStart"/>
            <w:r w:rsidRPr="009F47CA">
              <w:t>AtoN</w:t>
            </w:r>
            <w:proofErr w:type="spellEnd"/>
          </w:p>
        </w:tc>
        <w:tc>
          <w:tcPr>
            <w:tcW w:w="1436" w:type="dxa"/>
            <w:vAlign w:val="center"/>
          </w:tcPr>
          <w:p w14:paraId="0DC19FFB" w14:textId="77777777" w:rsidR="00064850" w:rsidRPr="009F47CA" w:rsidRDefault="00064850" w:rsidP="002F58A1">
            <w:pPr>
              <w:pStyle w:val="Tabletext"/>
              <w:jc w:val="center"/>
            </w:pPr>
            <w:r w:rsidRPr="009F47CA">
              <w:t>4</w:t>
            </w:r>
          </w:p>
        </w:tc>
        <w:tc>
          <w:tcPr>
            <w:tcW w:w="6515" w:type="dxa"/>
            <w:vAlign w:val="center"/>
          </w:tcPr>
          <w:p w14:paraId="42B8E45D" w14:textId="70F383CE" w:rsidR="004F6E3D" w:rsidRPr="00A1055C" w:rsidRDefault="004F6E3D" w:rsidP="002F58A1">
            <w:pPr>
              <w:pStyle w:val="Tabletext"/>
              <w:rPr>
                <w:i/>
              </w:rPr>
            </w:pPr>
            <w:ins w:id="645" w:author="Bober" w:date="2019-04-04T01:53:00Z">
              <w:r w:rsidRPr="00A1055C">
                <w:rPr>
                  <w:i/>
                </w:rPr>
                <w:t>Editor’s note: Needs further review by IALA</w:t>
              </w:r>
            </w:ins>
          </w:p>
          <w:p w14:paraId="582329B0" w14:textId="5A4ED95D" w:rsidR="00064850" w:rsidRPr="009F47CA" w:rsidRDefault="00362AE8" w:rsidP="002F58A1">
            <w:pPr>
              <w:pStyle w:val="Tabletext"/>
              <w:rPr>
                <w:lang w:val="en-US"/>
              </w:rPr>
            </w:pPr>
            <w:ins w:id="646" w:author="Bober" w:date="2019-04-03T09:14:00Z">
              <w:r>
                <w:t>[</w:t>
              </w:r>
            </w:ins>
            <w:r w:rsidR="00064850" w:rsidRPr="009F47CA">
              <w:t xml:space="preserve">0 </w:t>
            </w:r>
            <w:r w:rsidR="00064850" w:rsidRPr="009F47CA">
              <w:rPr>
                <w:lang w:val="en-US"/>
              </w:rPr>
              <w:t>- Undefined = default</w:t>
            </w:r>
          </w:p>
          <w:p w14:paraId="5803260B" w14:textId="77777777" w:rsidR="00064850" w:rsidRPr="009F47CA" w:rsidRDefault="00064850" w:rsidP="002F58A1">
            <w:pPr>
              <w:pStyle w:val="Tabletext"/>
              <w:rPr>
                <w:lang w:val="en-US"/>
              </w:rPr>
            </w:pPr>
            <w:r w:rsidRPr="009F47CA">
              <w:rPr>
                <w:lang w:val="en-US"/>
              </w:rPr>
              <w:t>1 - Buoy (nun)</w:t>
            </w:r>
          </w:p>
          <w:p w14:paraId="0BD75D6C" w14:textId="77777777" w:rsidR="00064850" w:rsidRPr="009F47CA" w:rsidRDefault="00064850" w:rsidP="002F58A1">
            <w:pPr>
              <w:pStyle w:val="Tabletext"/>
              <w:rPr>
                <w:lang w:val="en-US"/>
              </w:rPr>
            </w:pPr>
            <w:r w:rsidRPr="009F47CA">
              <w:rPr>
                <w:lang w:val="en-US"/>
              </w:rPr>
              <w:t>2 - Buoy (can)</w:t>
            </w:r>
          </w:p>
          <w:p w14:paraId="6027C183" w14:textId="77777777" w:rsidR="00064850" w:rsidRPr="009F47CA" w:rsidRDefault="00064850" w:rsidP="002F58A1">
            <w:pPr>
              <w:pStyle w:val="Tabletext"/>
              <w:rPr>
                <w:lang w:val="en-US"/>
              </w:rPr>
            </w:pPr>
            <w:r w:rsidRPr="009F47CA">
              <w:rPr>
                <w:lang w:val="en-US"/>
              </w:rPr>
              <w:t>3 - Buoy (lighted)</w:t>
            </w:r>
          </w:p>
          <w:p w14:paraId="7037B127" w14:textId="77777777" w:rsidR="00064850" w:rsidRPr="009F47CA" w:rsidRDefault="00064850" w:rsidP="002F58A1">
            <w:pPr>
              <w:pStyle w:val="Tabletext"/>
              <w:rPr>
                <w:lang w:val="en-US"/>
              </w:rPr>
            </w:pPr>
            <w:r w:rsidRPr="009F47CA">
              <w:rPr>
                <w:lang w:val="en-US"/>
              </w:rPr>
              <w:t>4 - Buoy (sound)</w:t>
            </w:r>
          </w:p>
          <w:p w14:paraId="23941AF5" w14:textId="77777777" w:rsidR="00064850" w:rsidRPr="009F47CA" w:rsidRDefault="00064850" w:rsidP="002F58A1">
            <w:pPr>
              <w:pStyle w:val="Tabletext"/>
              <w:rPr>
                <w:lang w:val="en-US"/>
              </w:rPr>
            </w:pPr>
            <w:r w:rsidRPr="009F47CA">
              <w:rPr>
                <w:lang w:val="en-US"/>
              </w:rPr>
              <w:t>5 - Beacon (lighted)</w:t>
            </w:r>
          </w:p>
          <w:p w14:paraId="03DAF12A" w14:textId="77777777" w:rsidR="00064850" w:rsidRPr="009F47CA" w:rsidRDefault="00064850" w:rsidP="002F58A1">
            <w:pPr>
              <w:pStyle w:val="Tabletext"/>
              <w:rPr>
                <w:lang w:val="en-US"/>
              </w:rPr>
            </w:pPr>
            <w:r w:rsidRPr="009F47CA">
              <w:rPr>
                <w:lang w:val="en-US"/>
              </w:rPr>
              <w:t>6 - Beacon (sound)</w:t>
            </w:r>
          </w:p>
          <w:p w14:paraId="016288AA" w14:textId="77777777" w:rsidR="00064850" w:rsidRPr="009F47CA" w:rsidRDefault="00064850" w:rsidP="002F58A1">
            <w:pPr>
              <w:pStyle w:val="Tabletext"/>
              <w:rPr>
                <w:lang w:val="en-US"/>
              </w:rPr>
            </w:pPr>
            <w:r w:rsidRPr="009F47CA">
              <w:rPr>
                <w:lang w:val="en-US"/>
              </w:rPr>
              <w:t>7 - Beacon</w:t>
            </w:r>
          </w:p>
          <w:p w14:paraId="3C21A246" w14:textId="0D822F6F" w:rsidR="00064850" w:rsidRPr="009F47CA" w:rsidRDefault="00064850" w:rsidP="002F58A1">
            <w:pPr>
              <w:pStyle w:val="Tabletext"/>
              <w:rPr>
                <w:lang w:val="en-US"/>
              </w:rPr>
            </w:pPr>
            <w:r w:rsidRPr="009F47CA">
              <w:rPr>
                <w:lang w:val="en-US"/>
              </w:rPr>
              <w:t>8 - [</w:t>
            </w:r>
            <w:ins w:id="647" w:author="Bober" w:date="2019-04-03T09:34:00Z">
              <w:r w:rsidR="00437083" w:rsidRPr="009F47CA">
                <w:rPr>
                  <w:lang w:val="en-US"/>
                </w:rPr>
                <w:t>Reserved for future use</w:t>
              </w:r>
            </w:ins>
            <w:del w:id="648" w:author="Bober" w:date="2019-04-03T09:34:00Z">
              <w:r w:rsidRPr="009F47CA" w:rsidDel="00437083">
                <w:rPr>
                  <w:lang w:val="en-US"/>
                </w:rPr>
                <w:delText>TBD</w:delText>
              </w:r>
            </w:del>
            <w:r w:rsidRPr="009F47CA">
              <w:rPr>
                <w:lang w:val="en-US"/>
              </w:rPr>
              <w:t>]</w:t>
            </w:r>
          </w:p>
          <w:p w14:paraId="715B19F7" w14:textId="77777777" w:rsidR="00064850" w:rsidRPr="009F47CA" w:rsidRDefault="00064850" w:rsidP="002F58A1">
            <w:pPr>
              <w:pStyle w:val="Tabletext"/>
              <w:rPr>
                <w:lang w:val="en-US"/>
              </w:rPr>
            </w:pPr>
            <w:r w:rsidRPr="009F47CA">
              <w:rPr>
                <w:lang w:val="en-US"/>
              </w:rPr>
              <w:t>9 - RACON</w:t>
            </w:r>
          </w:p>
          <w:p w14:paraId="4F00096C" w14:textId="77777777" w:rsidR="00064850" w:rsidRPr="009F47CA" w:rsidRDefault="00064850" w:rsidP="002F58A1">
            <w:pPr>
              <w:pStyle w:val="Tabletext"/>
              <w:rPr>
                <w:lang w:val="en-US"/>
              </w:rPr>
            </w:pPr>
            <w:r w:rsidRPr="009F47CA">
              <w:rPr>
                <w:lang w:val="en-US"/>
              </w:rPr>
              <w:t>10 - Reserved for regional use</w:t>
            </w:r>
          </w:p>
          <w:p w14:paraId="4F765544" w14:textId="77777777" w:rsidR="00064850" w:rsidRPr="009F47CA" w:rsidRDefault="00064850" w:rsidP="002F58A1">
            <w:pPr>
              <w:pStyle w:val="Tabletext"/>
              <w:rPr>
                <w:lang w:val="en-US"/>
              </w:rPr>
            </w:pPr>
            <w:r w:rsidRPr="009F47CA">
              <w:rPr>
                <w:lang w:val="en-US"/>
              </w:rPr>
              <w:t>11 - Reserved for regional use</w:t>
            </w:r>
          </w:p>
          <w:p w14:paraId="09B1F42A" w14:textId="1DF5BD7F" w:rsidR="00064850" w:rsidRPr="009F47CA" w:rsidRDefault="00064850" w:rsidP="002F58A1">
            <w:pPr>
              <w:pStyle w:val="Tabletext"/>
            </w:pPr>
            <w:r w:rsidRPr="009F47CA">
              <w:rPr>
                <w:lang w:val="en-US"/>
              </w:rPr>
              <w:t>12 - 15 - Reserved for future use</w:t>
            </w:r>
            <w:ins w:id="649" w:author="Bober" w:date="2019-04-03T09:14:00Z">
              <w:r w:rsidR="00362AE8">
                <w:rPr>
                  <w:lang w:val="en-US"/>
                </w:rPr>
                <w:t>]</w:t>
              </w:r>
            </w:ins>
          </w:p>
        </w:tc>
      </w:tr>
      <w:tr w:rsidR="00064850" w:rsidRPr="00B67896" w14:paraId="26A45A48" w14:textId="77777777" w:rsidTr="00C600E0">
        <w:trPr>
          <w:cantSplit/>
          <w:jc w:val="center"/>
        </w:trPr>
        <w:tc>
          <w:tcPr>
            <w:tcW w:w="1682" w:type="dxa"/>
            <w:vAlign w:val="center"/>
          </w:tcPr>
          <w:p w14:paraId="4AC2AD70" w14:textId="77777777" w:rsidR="00064850" w:rsidRPr="009F47CA" w:rsidRDefault="00064850" w:rsidP="002F58A1">
            <w:pPr>
              <w:pStyle w:val="Tabletext"/>
              <w:rPr>
                <w:lang w:val="en-US"/>
              </w:rPr>
            </w:pPr>
            <w:r w:rsidRPr="009F47CA">
              <w:rPr>
                <w:lang w:val="en-US"/>
              </w:rPr>
              <w:t>Status</w:t>
            </w:r>
          </w:p>
        </w:tc>
        <w:tc>
          <w:tcPr>
            <w:tcW w:w="1436" w:type="dxa"/>
            <w:vAlign w:val="center"/>
          </w:tcPr>
          <w:p w14:paraId="298474A3" w14:textId="77777777" w:rsidR="00064850" w:rsidRPr="009F47CA" w:rsidRDefault="00064850" w:rsidP="002F58A1">
            <w:pPr>
              <w:pStyle w:val="Tabletext"/>
              <w:jc w:val="center"/>
              <w:rPr>
                <w:lang w:val="en-US"/>
              </w:rPr>
            </w:pPr>
            <w:r w:rsidRPr="009F47CA">
              <w:rPr>
                <w:lang w:val="en-US"/>
              </w:rPr>
              <w:t>4</w:t>
            </w:r>
          </w:p>
        </w:tc>
        <w:tc>
          <w:tcPr>
            <w:tcW w:w="6515" w:type="dxa"/>
            <w:vAlign w:val="center"/>
          </w:tcPr>
          <w:p w14:paraId="55175642" w14:textId="03BE4200" w:rsidR="004F6E3D" w:rsidRPr="00A1055C" w:rsidRDefault="004F6E3D" w:rsidP="002F58A1">
            <w:pPr>
              <w:pStyle w:val="Tabletext"/>
              <w:rPr>
                <w:ins w:id="650" w:author="Bober" w:date="2019-04-04T01:53:00Z"/>
                <w:i/>
                <w:lang w:val="en-US"/>
              </w:rPr>
            </w:pPr>
            <w:ins w:id="651" w:author="Bober" w:date="2019-04-04T01:53:00Z">
              <w:r w:rsidRPr="00A1055C">
                <w:rPr>
                  <w:i/>
                </w:rPr>
                <w:t>Editor’s note: Needs further review by IALA</w:t>
              </w:r>
            </w:ins>
          </w:p>
          <w:p w14:paraId="597B479D" w14:textId="77737C83" w:rsidR="00064850" w:rsidRPr="009F47CA" w:rsidRDefault="00362AE8" w:rsidP="002F58A1">
            <w:pPr>
              <w:pStyle w:val="Tabletext"/>
            </w:pPr>
            <w:ins w:id="652" w:author="Bober" w:date="2019-04-03T09:14:00Z">
              <w:r>
                <w:rPr>
                  <w:lang w:val="en-US"/>
                </w:rPr>
                <w:t>[</w:t>
              </w:r>
            </w:ins>
            <w:r w:rsidR="00064850" w:rsidRPr="009F47CA">
              <w:rPr>
                <w:lang w:val="en-US"/>
              </w:rPr>
              <w:t xml:space="preserve">0 </w:t>
            </w:r>
            <w:r w:rsidR="00064850" w:rsidRPr="009F47CA">
              <w:t xml:space="preserve">- Default = Watching Properly </w:t>
            </w:r>
          </w:p>
          <w:p w14:paraId="697726ED" w14:textId="77777777" w:rsidR="00064850" w:rsidRPr="009F47CA" w:rsidRDefault="00064850" w:rsidP="002F58A1">
            <w:pPr>
              <w:pStyle w:val="Tabletext"/>
            </w:pPr>
            <w:r w:rsidRPr="009F47CA">
              <w:t xml:space="preserve">1 - Inoperative </w:t>
            </w:r>
          </w:p>
          <w:p w14:paraId="1B1D4A96" w14:textId="77777777" w:rsidR="00064850" w:rsidRPr="009F47CA" w:rsidRDefault="00064850" w:rsidP="002F58A1">
            <w:pPr>
              <w:pStyle w:val="Tabletext"/>
            </w:pPr>
            <w:r w:rsidRPr="009F47CA">
              <w:t xml:space="preserve">2 - Operating improperly (erratic) </w:t>
            </w:r>
          </w:p>
          <w:p w14:paraId="4DC312F7" w14:textId="77777777" w:rsidR="00064850" w:rsidRPr="009F47CA" w:rsidRDefault="00064850" w:rsidP="002F58A1">
            <w:pPr>
              <w:pStyle w:val="Tabletext"/>
            </w:pPr>
            <w:r w:rsidRPr="009F47CA">
              <w:t xml:space="preserve">3 - Operating improperly (reduced) </w:t>
            </w:r>
          </w:p>
          <w:p w14:paraId="4FBB6998" w14:textId="77777777" w:rsidR="00064850" w:rsidRPr="009F47CA" w:rsidRDefault="00064850" w:rsidP="002F58A1">
            <w:pPr>
              <w:pStyle w:val="Tabletext"/>
            </w:pPr>
            <w:r w:rsidRPr="009F47CA">
              <w:t xml:space="preserve">4 - Off-station </w:t>
            </w:r>
          </w:p>
          <w:p w14:paraId="63CEBA38" w14:textId="77777777" w:rsidR="00064850" w:rsidRPr="009F47CA" w:rsidRDefault="00064850" w:rsidP="002F58A1">
            <w:pPr>
              <w:pStyle w:val="Tabletext"/>
            </w:pPr>
            <w:r w:rsidRPr="009F47CA">
              <w:t xml:space="preserve">5 - Missing (location unknown) </w:t>
            </w:r>
          </w:p>
          <w:p w14:paraId="0CCAD38F" w14:textId="77777777" w:rsidR="00064850" w:rsidRPr="009F47CA" w:rsidRDefault="00064850" w:rsidP="002F58A1">
            <w:pPr>
              <w:pStyle w:val="Tabletext"/>
            </w:pPr>
            <w:r w:rsidRPr="009F47CA">
              <w:t xml:space="preserve">6 - Missing (adrift) </w:t>
            </w:r>
          </w:p>
          <w:p w14:paraId="5C22C6ED" w14:textId="77777777" w:rsidR="00064850" w:rsidRPr="009F47CA" w:rsidRDefault="00064850" w:rsidP="002F58A1">
            <w:pPr>
              <w:pStyle w:val="Tabletext"/>
            </w:pPr>
            <w:r w:rsidRPr="009F47CA">
              <w:t xml:space="preserve">7 - Damaged / occulted / submerged </w:t>
            </w:r>
          </w:p>
          <w:p w14:paraId="3D3651DB" w14:textId="77777777" w:rsidR="00064850" w:rsidRPr="009F47CA" w:rsidRDefault="00064850" w:rsidP="002F58A1">
            <w:pPr>
              <w:pStyle w:val="Tabletext"/>
            </w:pPr>
            <w:r w:rsidRPr="009F47CA">
              <w:t xml:space="preserve">8 - Removed / Discontinued </w:t>
            </w:r>
          </w:p>
          <w:p w14:paraId="67EF1DA4" w14:textId="77777777" w:rsidR="00064850" w:rsidRPr="009F47CA" w:rsidRDefault="00064850" w:rsidP="002F58A1">
            <w:pPr>
              <w:pStyle w:val="Tabletext"/>
            </w:pPr>
            <w:r w:rsidRPr="009F47CA">
              <w:t xml:space="preserve">9 - Open </w:t>
            </w:r>
          </w:p>
          <w:p w14:paraId="5B5109AC" w14:textId="77777777" w:rsidR="00064850" w:rsidRPr="009F47CA" w:rsidRDefault="00064850" w:rsidP="002F58A1">
            <w:pPr>
              <w:pStyle w:val="Tabletext"/>
            </w:pPr>
            <w:r w:rsidRPr="009F47CA">
              <w:t xml:space="preserve">10 - Closed </w:t>
            </w:r>
          </w:p>
          <w:p w14:paraId="4EECF74E" w14:textId="77777777" w:rsidR="00064850" w:rsidRPr="009F47CA" w:rsidRDefault="00064850" w:rsidP="002F58A1">
            <w:pPr>
              <w:pStyle w:val="Tabletext"/>
            </w:pPr>
            <w:r w:rsidRPr="009F47CA">
              <w:t xml:space="preserve">11 - Partially Open </w:t>
            </w:r>
          </w:p>
          <w:p w14:paraId="73D853C8" w14:textId="77777777" w:rsidR="00064850" w:rsidRPr="009F47CA" w:rsidRDefault="00064850" w:rsidP="002F58A1">
            <w:pPr>
              <w:pStyle w:val="Tabletext"/>
            </w:pPr>
            <w:r w:rsidRPr="009F47CA">
              <w:t xml:space="preserve">12 - Active </w:t>
            </w:r>
          </w:p>
          <w:p w14:paraId="4D1327CD" w14:textId="77777777" w:rsidR="00064850" w:rsidRPr="009F47CA" w:rsidRDefault="00064850" w:rsidP="002F58A1">
            <w:pPr>
              <w:pStyle w:val="Tabletext"/>
            </w:pPr>
            <w:r w:rsidRPr="009F47CA">
              <w:t xml:space="preserve">13 - Inactive </w:t>
            </w:r>
          </w:p>
          <w:p w14:paraId="72EABEF5" w14:textId="77777777" w:rsidR="00064850" w:rsidRPr="009F47CA" w:rsidRDefault="00064850" w:rsidP="002F58A1">
            <w:pPr>
              <w:pStyle w:val="Tabletext"/>
            </w:pPr>
            <w:r w:rsidRPr="009F47CA">
              <w:t xml:space="preserve">14 - TBD </w:t>
            </w:r>
          </w:p>
          <w:p w14:paraId="32ACB4E4" w14:textId="77B79EAA" w:rsidR="00064850" w:rsidRPr="009F47CA" w:rsidRDefault="00064850" w:rsidP="002F58A1">
            <w:pPr>
              <w:pStyle w:val="Tabletext"/>
              <w:rPr>
                <w:lang w:val="en-US"/>
              </w:rPr>
            </w:pPr>
            <w:r w:rsidRPr="009F47CA">
              <w:t xml:space="preserve">15 </w:t>
            </w:r>
            <w:del w:id="653" w:author="Bober" w:date="2019-04-03T09:13:00Z">
              <w:r w:rsidRPr="009F47CA" w:rsidDel="00362AE8">
                <w:delText>-</w:delText>
              </w:r>
            </w:del>
            <w:ins w:id="654" w:author="Bober" w:date="2019-04-03T09:13:00Z">
              <w:r w:rsidR="00362AE8">
                <w:t>–</w:t>
              </w:r>
            </w:ins>
            <w:r w:rsidRPr="009F47CA">
              <w:t xml:space="preserve"> TBD</w:t>
            </w:r>
            <w:ins w:id="655" w:author="Bober" w:date="2019-04-03T09:13:00Z">
              <w:r w:rsidR="00362AE8">
                <w:t>]</w:t>
              </w:r>
            </w:ins>
          </w:p>
        </w:tc>
      </w:tr>
      <w:tr w:rsidR="00064850" w:rsidRPr="00B67896" w14:paraId="4CE90875" w14:textId="77777777" w:rsidTr="00C600E0">
        <w:trPr>
          <w:cantSplit/>
          <w:jc w:val="center"/>
        </w:trPr>
        <w:tc>
          <w:tcPr>
            <w:tcW w:w="1682" w:type="dxa"/>
            <w:vAlign w:val="center"/>
          </w:tcPr>
          <w:p w14:paraId="0A2852A1" w14:textId="77777777" w:rsidR="00064850" w:rsidRPr="009F47CA" w:rsidRDefault="00064850" w:rsidP="002F58A1">
            <w:pPr>
              <w:pStyle w:val="Tabletext"/>
              <w:rPr>
                <w:lang w:val="en-US"/>
              </w:rPr>
            </w:pPr>
            <w:r w:rsidRPr="009F47CA">
              <w:rPr>
                <w:lang w:val="en-US"/>
              </w:rPr>
              <w:t>Spare</w:t>
            </w:r>
          </w:p>
        </w:tc>
        <w:tc>
          <w:tcPr>
            <w:tcW w:w="1436" w:type="dxa"/>
            <w:vAlign w:val="center"/>
          </w:tcPr>
          <w:p w14:paraId="47F68F21" w14:textId="7D509D9D" w:rsidR="00064850" w:rsidRPr="009F47CA" w:rsidRDefault="00437083" w:rsidP="002F58A1">
            <w:pPr>
              <w:pStyle w:val="Tabletext"/>
              <w:jc w:val="center"/>
              <w:rPr>
                <w:lang w:val="en-US"/>
              </w:rPr>
            </w:pPr>
            <w:ins w:id="656" w:author="Bober" w:date="2019-04-03T09:33:00Z">
              <w:r>
                <w:rPr>
                  <w:lang w:val="en-US"/>
                </w:rPr>
                <w:t>2</w:t>
              </w:r>
            </w:ins>
            <w:del w:id="657" w:author="Bober" w:date="2019-04-03T09:13:00Z">
              <w:r w:rsidR="00064850" w:rsidRPr="009F47CA" w:rsidDel="00362AE8">
                <w:rPr>
                  <w:lang w:val="en-US"/>
                </w:rPr>
                <w:delText>7</w:delText>
              </w:r>
            </w:del>
          </w:p>
        </w:tc>
        <w:tc>
          <w:tcPr>
            <w:tcW w:w="6515" w:type="dxa"/>
            <w:vAlign w:val="center"/>
          </w:tcPr>
          <w:p w14:paraId="58DDB802" w14:textId="77777777" w:rsidR="00064850" w:rsidRPr="009F47CA" w:rsidRDefault="00064850" w:rsidP="002F58A1">
            <w:pPr>
              <w:pStyle w:val="Tabletext"/>
              <w:rPr>
                <w:lang w:val="en-US"/>
              </w:rPr>
            </w:pPr>
            <w:r w:rsidRPr="009F47CA">
              <w:rPr>
                <w:lang w:val="en-US"/>
              </w:rPr>
              <w:t>Spare. Not used. Should be set to zero. Reserved for future use</w:t>
            </w:r>
          </w:p>
        </w:tc>
      </w:tr>
      <w:tr w:rsidR="00064850" w:rsidRPr="00B67896" w14:paraId="468786C9" w14:textId="77777777" w:rsidTr="00C600E0">
        <w:trPr>
          <w:cantSplit/>
          <w:jc w:val="center"/>
        </w:trPr>
        <w:tc>
          <w:tcPr>
            <w:tcW w:w="1682" w:type="dxa"/>
            <w:vAlign w:val="center"/>
          </w:tcPr>
          <w:p w14:paraId="22F64147" w14:textId="77777777" w:rsidR="00064850" w:rsidRPr="009F47CA" w:rsidRDefault="00064850" w:rsidP="002F58A1">
            <w:pPr>
              <w:pStyle w:val="Tabletext"/>
              <w:rPr>
                <w:lang w:val="en-US"/>
              </w:rPr>
            </w:pPr>
            <w:r w:rsidRPr="009F47CA">
              <w:rPr>
                <w:lang w:val="en-US"/>
              </w:rPr>
              <w:t>Number of bits</w:t>
            </w:r>
          </w:p>
        </w:tc>
        <w:tc>
          <w:tcPr>
            <w:tcW w:w="1436" w:type="dxa"/>
            <w:vAlign w:val="center"/>
          </w:tcPr>
          <w:p w14:paraId="5C33134A" w14:textId="77777777" w:rsidR="00064850" w:rsidRPr="009F47CA" w:rsidRDefault="00064850" w:rsidP="002F58A1">
            <w:pPr>
              <w:pStyle w:val="Tabletext"/>
              <w:jc w:val="center"/>
              <w:rPr>
                <w:lang w:val="en-US"/>
              </w:rPr>
            </w:pPr>
            <w:r w:rsidRPr="009F47CA">
              <w:rPr>
                <w:lang w:val="en-US"/>
              </w:rPr>
              <w:t>168</w:t>
            </w:r>
          </w:p>
        </w:tc>
        <w:tc>
          <w:tcPr>
            <w:tcW w:w="6515" w:type="dxa"/>
            <w:vAlign w:val="center"/>
          </w:tcPr>
          <w:p w14:paraId="2E77D733" w14:textId="77777777" w:rsidR="00064850" w:rsidRPr="009F47CA" w:rsidRDefault="00064850" w:rsidP="002F58A1">
            <w:pPr>
              <w:pStyle w:val="Tabletext"/>
              <w:rPr>
                <w:lang w:val="en-US"/>
              </w:rPr>
            </w:pPr>
            <w:r w:rsidRPr="009F47CA">
              <w:rPr>
                <w:lang w:val="en-US"/>
              </w:rPr>
              <w:t>Occupies one slot</w:t>
            </w:r>
          </w:p>
        </w:tc>
      </w:tr>
    </w:tbl>
    <w:p w14:paraId="584A9CE4" w14:textId="77777777" w:rsidR="00064850" w:rsidRDefault="00064850" w:rsidP="00064850">
      <w:pPr>
        <w:jc w:val="center"/>
        <w:rPr>
          <w:i/>
        </w:rPr>
      </w:pPr>
    </w:p>
    <w:p w14:paraId="4171C8CB" w14:textId="77777777" w:rsidR="00064850" w:rsidRDefault="00064850" w:rsidP="00064850">
      <w:pPr>
        <w:jc w:val="center"/>
        <w:rPr>
          <w:i/>
        </w:rPr>
      </w:pPr>
    </w:p>
    <w:p w14:paraId="4530F826" w14:textId="64B370E3" w:rsidR="00064850" w:rsidRPr="009F47CA" w:rsidRDefault="004F6E3D" w:rsidP="002F58A1">
      <w:pPr>
        <w:pStyle w:val="TableNo"/>
      </w:pPr>
      <w:ins w:id="658" w:author="Bober" w:date="2019-04-04T01:54:00Z">
        <w:r w:rsidRPr="00A1055C">
          <w:rPr>
            <w:i/>
          </w:rPr>
          <w:t xml:space="preserve">Editor’s note: Needs further review by IALA </w:t>
        </w:r>
      </w:ins>
      <w:ins w:id="659" w:author="Bober" w:date="2019-04-03T09:14:00Z">
        <w:r w:rsidR="00362AE8">
          <w:t>[</w:t>
        </w:r>
      </w:ins>
      <w:r w:rsidR="00064850" w:rsidRPr="009F47CA">
        <w:t>Table (bis)</w:t>
      </w:r>
    </w:p>
    <w:tbl>
      <w:tblPr>
        <w:tblW w:w="9604" w:type="dxa"/>
        <w:tblInd w:w="108" w:type="dxa"/>
        <w:tblLook w:val="04A0" w:firstRow="1" w:lastRow="0" w:firstColumn="1" w:lastColumn="0" w:noHBand="0" w:noVBand="1"/>
      </w:tblPr>
      <w:tblGrid>
        <w:gridCol w:w="629"/>
        <w:gridCol w:w="3575"/>
        <w:gridCol w:w="630"/>
        <w:gridCol w:w="4770"/>
      </w:tblGrid>
      <w:tr w:rsidR="00064850" w:rsidRPr="009F47CA" w14:paraId="3659283B" w14:textId="77777777" w:rsidTr="00C600E0">
        <w:trPr>
          <w:trHeight w:val="435"/>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ACB2EF" w14:textId="77777777" w:rsidR="00064850" w:rsidRPr="009F47CA" w:rsidRDefault="00064850" w:rsidP="002F58A1">
            <w:pPr>
              <w:pStyle w:val="Tablehead"/>
            </w:pPr>
            <w:del w:id="660" w:author="Bober" w:date="2019-04-04T01:17:00Z">
              <w:r w:rsidRPr="009F47CA" w:rsidDel="009B7D7A">
                <w:delText>e</w:delText>
              </w:r>
            </w:del>
            <w:proofErr w:type="spellStart"/>
            <w:r w:rsidRPr="009F47CA">
              <w:t>AtoN</w:t>
            </w:r>
            <w:proofErr w:type="spellEnd"/>
            <w:r w:rsidRPr="009F47CA">
              <w:t xml:space="preserve"> Type</w:t>
            </w:r>
          </w:p>
        </w:tc>
      </w:tr>
      <w:tr w:rsidR="00064850" w:rsidRPr="009F47CA" w14:paraId="3D6B6C95"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BFBFBF"/>
            <w:vAlign w:val="center"/>
            <w:hideMark/>
          </w:tcPr>
          <w:p w14:paraId="15693C20" w14:textId="77777777" w:rsidR="00064850" w:rsidRPr="002F58A1" w:rsidRDefault="00064850" w:rsidP="002F58A1">
            <w:pPr>
              <w:pStyle w:val="Tabletext"/>
              <w:jc w:val="center"/>
              <w:rPr>
                <w:b/>
                <w:bCs/>
              </w:rPr>
            </w:pPr>
            <w:r w:rsidRPr="002F58A1">
              <w:rPr>
                <w:b/>
                <w:bCs/>
              </w:rPr>
              <w:t>00</w:t>
            </w:r>
          </w:p>
        </w:tc>
        <w:tc>
          <w:tcPr>
            <w:tcW w:w="3575" w:type="dxa"/>
            <w:tcBorders>
              <w:top w:val="nil"/>
              <w:left w:val="nil"/>
              <w:bottom w:val="single" w:sz="4" w:space="0" w:color="auto"/>
              <w:right w:val="single" w:sz="4" w:space="0" w:color="auto"/>
            </w:tcBorders>
            <w:shd w:val="clear" w:color="auto" w:fill="auto"/>
            <w:vAlign w:val="center"/>
            <w:hideMark/>
          </w:tcPr>
          <w:p w14:paraId="01345632" w14:textId="77777777" w:rsidR="00064850" w:rsidRPr="009F47CA" w:rsidRDefault="00064850" w:rsidP="002F58A1">
            <w:pPr>
              <w:pStyle w:val="Tabletext"/>
            </w:pPr>
            <w:r w:rsidRPr="009F47CA">
              <w:t>Undefined = default</w:t>
            </w:r>
          </w:p>
        </w:tc>
        <w:tc>
          <w:tcPr>
            <w:tcW w:w="630" w:type="dxa"/>
            <w:tcBorders>
              <w:top w:val="nil"/>
              <w:left w:val="nil"/>
              <w:bottom w:val="single" w:sz="4" w:space="0" w:color="auto"/>
              <w:right w:val="single" w:sz="4" w:space="0" w:color="auto"/>
            </w:tcBorders>
            <w:shd w:val="clear" w:color="000000" w:fill="BFBFBF"/>
            <w:vAlign w:val="center"/>
            <w:hideMark/>
          </w:tcPr>
          <w:p w14:paraId="4FDB62FA" w14:textId="77777777" w:rsidR="00064850" w:rsidRPr="002F58A1" w:rsidRDefault="00064850" w:rsidP="002F58A1">
            <w:pPr>
              <w:pStyle w:val="Tabletext"/>
              <w:jc w:val="center"/>
              <w:rPr>
                <w:b/>
                <w:bCs/>
              </w:rPr>
            </w:pPr>
            <w:r w:rsidRPr="002F58A1">
              <w:rPr>
                <w:b/>
                <w:bCs/>
              </w:rPr>
              <w:t>50</w:t>
            </w:r>
          </w:p>
        </w:tc>
        <w:tc>
          <w:tcPr>
            <w:tcW w:w="4770" w:type="dxa"/>
            <w:tcBorders>
              <w:top w:val="nil"/>
              <w:left w:val="nil"/>
              <w:bottom w:val="single" w:sz="4" w:space="0" w:color="auto"/>
              <w:right w:val="single" w:sz="4" w:space="0" w:color="auto"/>
            </w:tcBorders>
            <w:shd w:val="clear" w:color="000000" w:fill="FFFFFF"/>
            <w:vAlign w:val="center"/>
            <w:hideMark/>
          </w:tcPr>
          <w:p w14:paraId="2E70EE1C" w14:textId="77777777" w:rsidR="00064850" w:rsidRPr="009F47CA" w:rsidRDefault="00064850" w:rsidP="002F58A1">
            <w:pPr>
              <w:pStyle w:val="Tabletext"/>
            </w:pPr>
            <w:r w:rsidRPr="009F47CA">
              <w:t>Drilling platform</w:t>
            </w:r>
          </w:p>
        </w:tc>
      </w:tr>
      <w:tr w:rsidR="00064850" w:rsidRPr="009F47CA" w14:paraId="6C28C68A"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D3163BF" w14:textId="77777777" w:rsidR="00064850" w:rsidRPr="002F58A1" w:rsidRDefault="00064850" w:rsidP="002F58A1">
            <w:pPr>
              <w:pStyle w:val="Tabletext"/>
              <w:jc w:val="center"/>
              <w:rPr>
                <w:b/>
                <w:bCs/>
              </w:rPr>
            </w:pPr>
            <w:r w:rsidRPr="002F58A1">
              <w:rPr>
                <w:b/>
                <w:bCs/>
              </w:rPr>
              <w:t>01</w:t>
            </w:r>
          </w:p>
        </w:tc>
        <w:tc>
          <w:tcPr>
            <w:tcW w:w="3575" w:type="dxa"/>
            <w:tcBorders>
              <w:top w:val="nil"/>
              <w:left w:val="nil"/>
              <w:bottom w:val="single" w:sz="4" w:space="0" w:color="auto"/>
              <w:right w:val="single" w:sz="4" w:space="0" w:color="auto"/>
            </w:tcBorders>
            <w:shd w:val="clear" w:color="000000" w:fill="FFFFFF"/>
            <w:vAlign w:val="center"/>
            <w:hideMark/>
          </w:tcPr>
          <w:p w14:paraId="4ACC8B80" w14:textId="77777777" w:rsidR="00064850" w:rsidRPr="009F47CA" w:rsidRDefault="00064850" w:rsidP="002F58A1">
            <w:pPr>
              <w:pStyle w:val="Tabletext"/>
            </w:pPr>
            <w:r w:rsidRPr="009F47CA">
              <w:t>Cardinal Mark N</w:t>
            </w:r>
          </w:p>
        </w:tc>
        <w:tc>
          <w:tcPr>
            <w:tcW w:w="630" w:type="dxa"/>
            <w:tcBorders>
              <w:top w:val="nil"/>
              <w:left w:val="nil"/>
              <w:bottom w:val="single" w:sz="4" w:space="0" w:color="auto"/>
              <w:right w:val="single" w:sz="4" w:space="0" w:color="auto"/>
            </w:tcBorders>
            <w:shd w:val="clear" w:color="000000" w:fill="BFBFBF"/>
            <w:vAlign w:val="center"/>
            <w:hideMark/>
          </w:tcPr>
          <w:p w14:paraId="241083AB" w14:textId="77777777" w:rsidR="00064850" w:rsidRPr="002F58A1" w:rsidRDefault="00064850" w:rsidP="002F58A1">
            <w:pPr>
              <w:pStyle w:val="Tabletext"/>
              <w:jc w:val="center"/>
              <w:rPr>
                <w:b/>
                <w:bCs/>
              </w:rPr>
            </w:pPr>
            <w:r w:rsidRPr="002F58A1">
              <w:rPr>
                <w:b/>
                <w:bCs/>
              </w:rPr>
              <w:t>51</w:t>
            </w:r>
          </w:p>
        </w:tc>
        <w:tc>
          <w:tcPr>
            <w:tcW w:w="4770" w:type="dxa"/>
            <w:tcBorders>
              <w:top w:val="nil"/>
              <w:left w:val="nil"/>
              <w:bottom w:val="single" w:sz="4" w:space="0" w:color="auto"/>
              <w:right w:val="single" w:sz="4" w:space="0" w:color="auto"/>
            </w:tcBorders>
            <w:shd w:val="clear" w:color="auto" w:fill="auto"/>
            <w:vAlign w:val="center"/>
            <w:hideMark/>
          </w:tcPr>
          <w:p w14:paraId="28980C9E" w14:textId="77777777" w:rsidR="00064850" w:rsidRPr="009F47CA" w:rsidRDefault="00064850" w:rsidP="002F58A1">
            <w:pPr>
              <w:pStyle w:val="Tabletext"/>
            </w:pPr>
            <w:r w:rsidRPr="009F47CA">
              <w:t>Mobile offshore drilling unit</w:t>
            </w:r>
          </w:p>
        </w:tc>
      </w:tr>
      <w:tr w:rsidR="00064850" w:rsidRPr="009F47CA" w14:paraId="1721C168"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3557E5C" w14:textId="77777777" w:rsidR="00064850" w:rsidRPr="002F58A1" w:rsidRDefault="00064850" w:rsidP="002F58A1">
            <w:pPr>
              <w:pStyle w:val="Tabletext"/>
              <w:jc w:val="center"/>
              <w:rPr>
                <w:b/>
                <w:bCs/>
              </w:rPr>
            </w:pPr>
            <w:r w:rsidRPr="002F58A1">
              <w:rPr>
                <w:b/>
                <w:bCs/>
              </w:rPr>
              <w:t>02</w:t>
            </w:r>
          </w:p>
        </w:tc>
        <w:tc>
          <w:tcPr>
            <w:tcW w:w="3575" w:type="dxa"/>
            <w:tcBorders>
              <w:top w:val="nil"/>
              <w:left w:val="nil"/>
              <w:bottom w:val="single" w:sz="4" w:space="0" w:color="auto"/>
              <w:right w:val="single" w:sz="4" w:space="0" w:color="auto"/>
            </w:tcBorders>
            <w:shd w:val="clear" w:color="000000" w:fill="FFFFFF"/>
            <w:vAlign w:val="center"/>
            <w:hideMark/>
          </w:tcPr>
          <w:p w14:paraId="31DD94B8" w14:textId="77777777" w:rsidR="00064850" w:rsidRPr="009F47CA" w:rsidRDefault="00064850" w:rsidP="002F58A1">
            <w:pPr>
              <w:pStyle w:val="Tabletext"/>
            </w:pPr>
            <w:r w:rsidRPr="009F47CA">
              <w:t>Cardinal Mark E</w:t>
            </w:r>
          </w:p>
        </w:tc>
        <w:tc>
          <w:tcPr>
            <w:tcW w:w="630" w:type="dxa"/>
            <w:tcBorders>
              <w:top w:val="nil"/>
              <w:left w:val="nil"/>
              <w:bottom w:val="single" w:sz="4" w:space="0" w:color="auto"/>
              <w:right w:val="single" w:sz="4" w:space="0" w:color="auto"/>
            </w:tcBorders>
            <w:shd w:val="clear" w:color="000000" w:fill="BFBFBF"/>
            <w:vAlign w:val="center"/>
            <w:hideMark/>
          </w:tcPr>
          <w:p w14:paraId="1C9F3615" w14:textId="77777777" w:rsidR="00064850" w:rsidRPr="002F58A1" w:rsidRDefault="00064850" w:rsidP="002F58A1">
            <w:pPr>
              <w:pStyle w:val="Tabletext"/>
              <w:jc w:val="center"/>
              <w:rPr>
                <w:b/>
                <w:bCs/>
              </w:rPr>
            </w:pPr>
            <w:r w:rsidRPr="002F58A1">
              <w:rPr>
                <w:b/>
                <w:bCs/>
              </w:rPr>
              <w:t>53</w:t>
            </w:r>
          </w:p>
        </w:tc>
        <w:tc>
          <w:tcPr>
            <w:tcW w:w="4770" w:type="dxa"/>
            <w:tcBorders>
              <w:top w:val="nil"/>
              <w:left w:val="nil"/>
              <w:bottom w:val="single" w:sz="4" w:space="0" w:color="auto"/>
              <w:right w:val="single" w:sz="4" w:space="0" w:color="auto"/>
            </w:tcBorders>
            <w:shd w:val="clear" w:color="auto" w:fill="auto"/>
            <w:vAlign w:val="center"/>
            <w:hideMark/>
          </w:tcPr>
          <w:p w14:paraId="22EA71F0" w14:textId="77777777" w:rsidR="00064850" w:rsidRPr="009F47CA" w:rsidRDefault="00064850" w:rsidP="002F58A1">
            <w:pPr>
              <w:pStyle w:val="Tabletext"/>
            </w:pPr>
            <w:r w:rsidRPr="009F47CA">
              <w:t> </w:t>
            </w:r>
          </w:p>
        </w:tc>
      </w:tr>
      <w:tr w:rsidR="00064850" w:rsidRPr="009F47CA" w14:paraId="4DEDCF39"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0505759F" w14:textId="77777777" w:rsidR="00064850" w:rsidRPr="002F58A1" w:rsidRDefault="00064850" w:rsidP="002F58A1">
            <w:pPr>
              <w:pStyle w:val="Tabletext"/>
              <w:jc w:val="center"/>
              <w:rPr>
                <w:b/>
                <w:bCs/>
              </w:rPr>
            </w:pPr>
            <w:r w:rsidRPr="002F58A1">
              <w:rPr>
                <w:b/>
                <w:bCs/>
              </w:rPr>
              <w:t>03</w:t>
            </w:r>
          </w:p>
        </w:tc>
        <w:tc>
          <w:tcPr>
            <w:tcW w:w="3575" w:type="dxa"/>
            <w:tcBorders>
              <w:top w:val="nil"/>
              <w:left w:val="nil"/>
              <w:bottom w:val="single" w:sz="4" w:space="0" w:color="auto"/>
              <w:right w:val="single" w:sz="4" w:space="0" w:color="auto"/>
            </w:tcBorders>
            <w:shd w:val="clear" w:color="000000" w:fill="FFFFFF"/>
            <w:vAlign w:val="center"/>
            <w:hideMark/>
          </w:tcPr>
          <w:p w14:paraId="3D7E0923" w14:textId="77777777" w:rsidR="00064850" w:rsidRPr="009F47CA" w:rsidRDefault="00064850" w:rsidP="002F58A1">
            <w:pPr>
              <w:pStyle w:val="Tabletext"/>
            </w:pPr>
            <w:r w:rsidRPr="009F47CA">
              <w:t>Cardinal Mark S</w:t>
            </w:r>
          </w:p>
        </w:tc>
        <w:tc>
          <w:tcPr>
            <w:tcW w:w="630" w:type="dxa"/>
            <w:tcBorders>
              <w:top w:val="nil"/>
              <w:left w:val="nil"/>
              <w:bottom w:val="single" w:sz="4" w:space="0" w:color="auto"/>
              <w:right w:val="single" w:sz="4" w:space="0" w:color="auto"/>
            </w:tcBorders>
            <w:shd w:val="clear" w:color="000000" w:fill="BFBFBF"/>
            <w:vAlign w:val="center"/>
            <w:hideMark/>
          </w:tcPr>
          <w:p w14:paraId="27315C48" w14:textId="77777777" w:rsidR="00064850" w:rsidRPr="002F58A1" w:rsidRDefault="00064850" w:rsidP="002F58A1">
            <w:pPr>
              <w:pStyle w:val="Tabletext"/>
              <w:jc w:val="center"/>
              <w:rPr>
                <w:b/>
                <w:bCs/>
              </w:rPr>
            </w:pPr>
            <w:r w:rsidRPr="002F58A1">
              <w:rPr>
                <w:b/>
                <w:bCs/>
              </w:rPr>
              <w:t>54</w:t>
            </w:r>
          </w:p>
        </w:tc>
        <w:tc>
          <w:tcPr>
            <w:tcW w:w="4770" w:type="dxa"/>
            <w:tcBorders>
              <w:top w:val="nil"/>
              <w:left w:val="nil"/>
              <w:bottom w:val="single" w:sz="4" w:space="0" w:color="auto"/>
              <w:right w:val="single" w:sz="4" w:space="0" w:color="auto"/>
            </w:tcBorders>
            <w:shd w:val="clear" w:color="auto" w:fill="auto"/>
            <w:vAlign w:val="center"/>
            <w:hideMark/>
          </w:tcPr>
          <w:p w14:paraId="2BAE0475" w14:textId="77777777" w:rsidR="00064850" w:rsidRPr="009F47CA" w:rsidRDefault="00064850" w:rsidP="002F58A1">
            <w:pPr>
              <w:pStyle w:val="Tabletext"/>
            </w:pPr>
            <w:r w:rsidRPr="009F47CA">
              <w:t>Wind turbine</w:t>
            </w:r>
          </w:p>
        </w:tc>
      </w:tr>
      <w:tr w:rsidR="00064850" w:rsidRPr="009F47CA" w14:paraId="55D1305C"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733ABED" w14:textId="77777777" w:rsidR="00064850" w:rsidRPr="002F58A1" w:rsidRDefault="00064850" w:rsidP="002F58A1">
            <w:pPr>
              <w:pStyle w:val="Tabletext"/>
              <w:jc w:val="center"/>
              <w:rPr>
                <w:b/>
                <w:bCs/>
              </w:rPr>
            </w:pPr>
            <w:r w:rsidRPr="002F58A1">
              <w:rPr>
                <w:b/>
                <w:bCs/>
              </w:rPr>
              <w:t>04</w:t>
            </w:r>
          </w:p>
        </w:tc>
        <w:tc>
          <w:tcPr>
            <w:tcW w:w="3575" w:type="dxa"/>
            <w:tcBorders>
              <w:top w:val="nil"/>
              <w:left w:val="nil"/>
              <w:bottom w:val="single" w:sz="4" w:space="0" w:color="auto"/>
              <w:right w:val="single" w:sz="4" w:space="0" w:color="auto"/>
            </w:tcBorders>
            <w:shd w:val="clear" w:color="000000" w:fill="FFFFFF"/>
            <w:vAlign w:val="center"/>
            <w:hideMark/>
          </w:tcPr>
          <w:p w14:paraId="5457845B" w14:textId="77777777" w:rsidR="00064850" w:rsidRPr="009F47CA" w:rsidRDefault="00064850" w:rsidP="002F58A1">
            <w:pPr>
              <w:pStyle w:val="Tabletext"/>
            </w:pPr>
            <w:r w:rsidRPr="009F47CA">
              <w:t>Cardinal Mark W</w:t>
            </w:r>
          </w:p>
        </w:tc>
        <w:tc>
          <w:tcPr>
            <w:tcW w:w="630" w:type="dxa"/>
            <w:tcBorders>
              <w:top w:val="nil"/>
              <w:left w:val="nil"/>
              <w:bottom w:val="single" w:sz="4" w:space="0" w:color="auto"/>
              <w:right w:val="single" w:sz="4" w:space="0" w:color="auto"/>
            </w:tcBorders>
            <w:shd w:val="clear" w:color="000000" w:fill="BFBFBF"/>
            <w:vAlign w:val="center"/>
            <w:hideMark/>
          </w:tcPr>
          <w:p w14:paraId="3C7D680E" w14:textId="77777777" w:rsidR="00064850" w:rsidRPr="002F58A1" w:rsidRDefault="00064850" w:rsidP="002F58A1">
            <w:pPr>
              <w:pStyle w:val="Tabletext"/>
              <w:jc w:val="center"/>
              <w:rPr>
                <w:b/>
                <w:bCs/>
              </w:rPr>
            </w:pPr>
            <w:r w:rsidRPr="002F58A1">
              <w:rPr>
                <w:b/>
                <w:bCs/>
              </w:rPr>
              <w:t>55</w:t>
            </w:r>
          </w:p>
        </w:tc>
        <w:tc>
          <w:tcPr>
            <w:tcW w:w="4770" w:type="dxa"/>
            <w:tcBorders>
              <w:top w:val="nil"/>
              <w:left w:val="nil"/>
              <w:bottom w:val="single" w:sz="4" w:space="0" w:color="auto"/>
              <w:right w:val="single" w:sz="4" w:space="0" w:color="auto"/>
            </w:tcBorders>
            <w:shd w:val="clear" w:color="auto" w:fill="auto"/>
            <w:vAlign w:val="center"/>
            <w:hideMark/>
          </w:tcPr>
          <w:p w14:paraId="320DC87D" w14:textId="77777777" w:rsidR="00064850" w:rsidRPr="009F47CA" w:rsidRDefault="00064850" w:rsidP="002F58A1">
            <w:pPr>
              <w:pStyle w:val="Tabletext"/>
            </w:pPr>
            <w:r w:rsidRPr="009F47CA">
              <w:t>Light vessel</w:t>
            </w:r>
          </w:p>
        </w:tc>
      </w:tr>
      <w:tr w:rsidR="00064850" w:rsidRPr="009F47CA" w14:paraId="35D7B559"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539282A" w14:textId="77777777" w:rsidR="00064850" w:rsidRPr="002F58A1" w:rsidRDefault="00064850" w:rsidP="002F58A1">
            <w:pPr>
              <w:pStyle w:val="Tabletext"/>
              <w:jc w:val="center"/>
              <w:rPr>
                <w:b/>
                <w:bCs/>
              </w:rPr>
            </w:pPr>
            <w:r w:rsidRPr="002F58A1">
              <w:rPr>
                <w:b/>
                <w:bCs/>
              </w:rPr>
              <w:t>05</w:t>
            </w:r>
          </w:p>
        </w:tc>
        <w:tc>
          <w:tcPr>
            <w:tcW w:w="3575" w:type="dxa"/>
            <w:tcBorders>
              <w:top w:val="nil"/>
              <w:left w:val="nil"/>
              <w:bottom w:val="single" w:sz="4" w:space="0" w:color="auto"/>
              <w:right w:val="single" w:sz="4" w:space="0" w:color="auto"/>
            </w:tcBorders>
            <w:shd w:val="clear" w:color="000000" w:fill="FFFFFF"/>
            <w:vAlign w:val="center"/>
            <w:hideMark/>
          </w:tcPr>
          <w:p w14:paraId="0CC6BEEF" w14:textId="77777777" w:rsidR="00064850" w:rsidRPr="009F47CA" w:rsidRDefault="00064850" w:rsidP="002F58A1">
            <w:pPr>
              <w:pStyle w:val="Tabletext"/>
            </w:pPr>
            <w:r w:rsidRPr="009F47CA">
              <w:t>Port / left hand Mark</w:t>
            </w:r>
          </w:p>
        </w:tc>
        <w:tc>
          <w:tcPr>
            <w:tcW w:w="630" w:type="dxa"/>
            <w:tcBorders>
              <w:top w:val="nil"/>
              <w:left w:val="nil"/>
              <w:bottom w:val="single" w:sz="4" w:space="0" w:color="auto"/>
              <w:right w:val="single" w:sz="4" w:space="0" w:color="auto"/>
            </w:tcBorders>
            <w:shd w:val="clear" w:color="000000" w:fill="BFBFBF"/>
            <w:vAlign w:val="center"/>
            <w:hideMark/>
          </w:tcPr>
          <w:p w14:paraId="3F978AFA" w14:textId="77777777" w:rsidR="00064850" w:rsidRPr="002F58A1" w:rsidRDefault="00064850" w:rsidP="002F58A1">
            <w:pPr>
              <w:pStyle w:val="Tabletext"/>
              <w:jc w:val="center"/>
              <w:rPr>
                <w:b/>
                <w:bCs/>
              </w:rPr>
            </w:pPr>
            <w:r w:rsidRPr="002F58A1">
              <w:rPr>
                <w:b/>
                <w:bCs/>
              </w:rPr>
              <w:t>56</w:t>
            </w:r>
          </w:p>
        </w:tc>
        <w:tc>
          <w:tcPr>
            <w:tcW w:w="4770" w:type="dxa"/>
            <w:tcBorders>
              <w:top w:val="nil"/>
              <w:left w:val="nil"/>
              <w:bottom w:val="single" w:sz="4" w:space="0" w:color="auto"/>
              <w:right w:val="single" w:sz="4" w:space="0" w:color="auto"/>
            </w:tcBorders>
            <w:shd w:val="clear" w:color="auto" w:fill="auto"/>
            <w:vAlign w:val="center"/>
            <w:hideMark/>
          </w:tcPr>
          <w:p w14:paraId="33BB5C7B" w14:textId="77777777" w:rsidR="00064850" w:rsidRPr="009F47CA" w:rsidRDefault="00064850" w:rsidP="002F58A1">
            <w:pPr>
              <w:pStyle w:val="Tabletext"/>
            </w:pPr>
            <w:r w:rsidRPr="009F47CA">
              <w:t> </w:t>
            </w:r>
          </w:p>
        </w:tc>
      </w:tr>
      <w:tr w:rsidR="00064850" w:rsidRPr="009F47CA" w14:paraId="74195D07"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F54E8EE" w14:textId="77777777" w:rsidR="00064850" w:rsidRPr="002F58A1" w:rsidRDefault="00064850" w:rsidP="002F58A1">
            <w:pPr>
              <w:pStyle w:val="Tabletext"/>
              <w:jc w:val="center"/>
              <w:rPr>
                <w:b/>
                <w:bCs/>
              </w:rPr>
            </w:pPr>
            <w:r w:rsidRPr="002F58A1">
              <w:rPr>
                <w:b/>
                <w:bCs/>
              </w:rPr>
              <w:t>06</w:t>
            </w:r>
          </w:p>
        </w:tc>
        <w:tc>
          <w:tcPr>
            <w:tcW w:w="3575" w:type="dxa"/>
            <w:tcBorders>
              <w:top w:val="nil"/>
              <w:left w:val="nil"/>
              <w:bottom w:val="single" w:sz="4" w:space="0" w:color="auto"/>
              <w:right w:val="single" w:sz="4" w:space="0" w:color="auto"/>
            </w:tcBorders>
            <w:shd w:val="clear" w:color="000000" w:fill="FFFFFF"/>
            <w:vAlign w:val="center"/>
            <w:hideMark/>
          </w:tcPr>
          <w:p w14:paraId="6778C4E1" w14:textId="77777777" w:rsidR="00064850" w:rsidRPr="009F47CA" w:rsidRDefault="00064850" w:rsidP="002F58A1">
            <w:pPr>
              <w:pStyle w:val="Tabletext"/>
            </w:pPr>
            <w:r w:rsidRPr="009F47CA">
              <w:t>Starboard / right hand Mark</w:t>
            </w:r>
          </w:p>
        </w:tc>
        <w:tc>
          <w:tcPr>
            <w:tcW w:w="630" w:type="dxa"/>
            <w:tcBorders>
              <w:top w:val="nil"/>
              <w:left w:val="nil"/>
              <w:bottom w:val="single" w:sz="4" w:space="0" w:color="auto"/>
              <w:right w:val="single" w:sz="4" w:space="0" w:color="auto"/>
            </w:tcBorders>
            <w:shd w:val="clear" w:color="000000" w:fill="BFBFBF"/>
            <w:vAlign w:val="center"/>
            <w:hideMark/>
          </w:tcPr>
          <w:p w14:paraId="1F25E473" w14:textId="77777777" w:rsidR="00064850" w:rsidRPr="002F58A1" w:rsidRDefault="00064850" w:rsidP="002F58A1">
            <w:pPr>
              <w:pStyle w:val="Tabletext"/>
              <w:jc w:val="center"/>
              <w:rPr>
                <w:b/>
                <w:bCs/>
              </w:rPr>
            </w:pPr>
            <w:r w:rsidRPr="002F58A1">
              <w:rPr>
                <w:b/>
                <w:bCs/>
              </w:rPr>
              <w:t>57</w:t>
            </w:r>
          </w:p>
        </w:tc>
        <w:tc>
          <w:tcPr>
            <w:tcW w:w="4770" w:type="dxa"/>
            <w:tcBorders>
              <w:top w:val="nil"/>
              <w:left w:val="nil"/>
              <w:bottom w:val="single" w:sz="4" w:space="0" w:color="auto"/>
              <w:right w:val="single" w:sz="4" w:space="0" w:color="auto"/>
            </w:tcBorders>
            <w:shd w:val="clear" w:color="auto" w:fill="auto"/>
            <w:vAlign w:val="center"/>
            <w:hideMark/>
          </w:tcPr>
          <w:p w14:paraId="0BB9DB29" w14:textId="77777777" w:rsidR="00064850" w:rsidRPr="009F47CA" w:rsidRDefault="00064850" w:rsidP="002F58A1">
            <w:pPr>
              <w:pStyle w:val="Tabletext"/>
            </w:pPr>
            <w:r w:rsidRPr="009F47CA">
              <w:t> </w:t>
            </w:r>
          </w:p>
        </w:tc>
      </w:tr>
      <w:tr w:rsidR="00064850" w:rsidRPr="009F47CA" w14:paraId="5B3C5ADD"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0C12CB09" w14:textId="77777777" w:rsidR="00064850" w:rsidRPr="002F58A1" w:rsidRDefault="00064850" w:rsidP="002F58A1">
            <w:pPr>
              <w:pStyle w:val="Tabletext"/>
              <w:jc w:val="center"/>
              <w:rPr>
                <w:b/>
                <w:bCs/>
              </w:rPr>
            </w:pPr>
            <w:r w:rsidRPr="002F58A1">
              <w:rPr>
                <w:b/>
                <w:bCs/>
              </w:rPr>
              <w:lastRenderedPageBreak/>
              <w:t>07</w:t>
            </w:r>
          </w:p>
        </w:tc>
        <w:tc>
          <w:tcPr>
            <w:tcW w:w="3575" w:type="dxa"/>
            <w:tcBorders>
              <w:top w:val="nil"/>
              <w:left w:val="nil"/>
              <w:bottom w:val="single" w:sz="4" w:space="0" w:color="auto"/>
              <w:right w:val="single" w:sz="4" w:space="0" w:color="auto"/>
            </w:tcBorders>
            <w:shd w:val="clear" w:color="000000" w:fill="FFFFFF"/>
            <w:vAlign w:val="center"/>
            <w:hideMark/>
          </w:tcPr>
          <w:p w14:paraId="4803C48D" w14:textId="77777777" w:rsidR="00064850" w:rsidRPr="009F47CA" w:rsidRDefault="00064850" w:rsidP="002F58A1">
            <w:pPr>
              <w:pStyle w:val="Tabletext"/>
            </w:pPr>
            <w:r w:rsidRPr="009F47CA">
              <w:t>Preferred Channel Port hand</w:t>
            </w:r>
          </w:p>
        </w:tc>
        <w:tc>
          <w:tcPr>
            <w:tcW w:w="630" w:type="dxa"/>
            <w:tcBorders>
              <w:top w:val="nil"/>
              <w:left w:val="nil"/>
              <w:bottom w:val="single" w:sz="4" w:space="0" w:color="auto"/>
              <w:right w:val="single" w:sz="4" w:space="0" w:color="auto"/>
            </w:tcBorders>
            <w:shd w:val="clear" w:color="000000" w:fill="BFBFBF"/>
            <w:vAlign w:val="center"/>
            <w:hideMark/>
          </w:tcPr>
          <w:p w14:paraId="53983C79" w14:textId="77777777" w:rsidR="00064850" w:rsidRPr="002F58A1" w:rsidRDefault="00064850" w:rsidP="002F58A1">
            <w:pPr>
              <w:pStyle w:val="Tabletext"/>
              <w:jc w:val="center"/>
              <w:rPr>
                <w:b/>
                <w:bCs/>
              </w:rPr>
            </w:pPr>
            <w:r w:rsidRPr="002F58A1">
              <w:rPr>
                <w:b/>
                <w:bCs/>
              </w:rPr>
              <w:t>58</w:t>
            </w:r>
          </w:p>
        </w:tc>
        <w:tc>
          <w:tcPr>
            <w:tcW w:w="4770" w:type="dxa"/>
            <w:tcBorders>
              <w:top w:val="nil"/>
              <w:left w:val="nil"/>
              <w:bottom w:val="single" w:sz="4" w:space="0" w:color="auto"/>
              <w:right w:val="single" w:sz="4" w:space="0" w:color="auto"/>
            </w:tcBorders>
            <w:shd w:val="clear" w:color="auto" w:fill="auto"/>
            <w:vAlign w:val="center"/>
            <w:hideMark/>
          </w:tcPr>
          <w:p w14:paraId="1254D357" w14:textId="77777777" w:rsidR="00064850" w:rsidRPr="009F47CA" w:rsidRDefault="00064850" w:rsidP="002F58A1">
            <w:pPr>
              <w:pStyle w:val="Tabletext"/>
            </w:pPr>
            <w:r w:rsidRPr="009F47CA">
              <w:t> </w:t>
            </w:r>
          </w:p>
        </w:tc>
      </w:tr>
      <w:tr w:rsidR="00064850" w:rsidRPr="009F47CA" w14:paraId="3FE7E2F4"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576BB35" w14:textId="77777777" w:rsidR="00064850" w:rsidRPr="002F58A1" w:rsidRDefault="00064850" w:rsidP="002F58A1">
            <w:pPr>
              <w:pStyle w:val="Tabletext"/>
              <w:jc w:val="center"/>
              <w:rPr>
                <w:b/>
                <w:bCs/>
              </w:rPr>
            </w:pPr>
            <w:r w:rsidRPr="002F58A1">
              <w:rPr>
                <w:b/>
                <w:bCs/>
              </w:rPr>
              <w:t>08</w:t>
            </w:r>
          </w:p>
        </w:tc>
        <w:tc>
          <w:tcPr>
            <w:tcW w:w="3575" w:type="dxa"/>
            <w:tcBorders>
              <w:top w:val="nil"/>
              <w:left w:val="nil"/>
              <w:bottom w:val="single" w:sz="4" w:space="0" w:color="auto"/>
              <w:right w:val="single" w:sz="4" w:space="0" w:color="auto"/>
            </w:tcBorders>
            <w:shd w:val="clear" w:color="000000" w:fill="FFFFFF"/>
            <w:vAlign w:val="center"/>
            <w:hideMark/>
          </w:tcPr>
          <w:p w14:paraId="26F8C1D0" w14:textId="77777777" w:rsidR="00064850" w:rsidRPr="009F47CA" w:rsidRDefault="00064850" w:rsidP="002F58A1">
            <w:pPr>
              <w:pStyle w:val="Tabletext"/>
            </w:pPr>
            <w:r w:rsidRPr="009F47CA">
              <w:t>Preferred Channel Starboard hand</w:t>
            </w:r>
          </w:p>
        </w:tc>
        <w:tc>
          <w:tcPr>
            <w:tcW w:w="630" w:type="dxa"/>
            <w:tcBorders>
              <w:top w:val="nil"/>
              <w:left w:val="nil"/>
              <w:bottom w:val="single" w:sz="4" w:space="0" w:color="auto"/>
              <w:right w:val="single" w:sz="4" w:space="0" w:color="auto"/>
            </w:tcBorders>
            <w:shd w:val="clear" w:color="000000" w:fill="BFBFBF"/>
            <w:vAlign w:val="center"/>
            <w:hideMark/>
          </w:tcPr>
          <w:p w14:paraId="30300F12" w14:textId="77777777" w:rsidR="00064850" w:rsidRPr="002F58A1" w:rsidRDefault="00064850" w:rsidP="002F58A1">
            <w:pPr>
              <w:pStyle w:val="Tabletext"/>
              <w:jc w:val="center"/>
              <w:rPr>
                <w:b/>
                <w:bCs/>
              </w:rPr>
            </w:pPr>
            <w:r w:rsidRPr="002F58A1">
              <w:rPr>
                <w:b/>
                <w:bCs/>
              </w:rPr>
              <w:t>59</w:t>
            </w:r>
          </w:p>
        </w:tc>
        <w:tc>
          <w:tcPr>
            <w:tcW w:w="4770" w:type="dxa"/>
            <w:tcBorders>
              <w:top w:val="nil"/>
              <w:left w:val="nil"/>
              <w:bottom w:val="single" w:sz="4" w:space="0" w:color="auto"/>
              <w:right w:val="single" w:sz="4" w:space="0" w:color="auto"/>
            </w:tcBorders>
            <w:shd w:val="clear" w:color="000000" w:fill="FFFFFF"/>
            <w:vAlign w:val="center"/>
            <w:hideMark/>
          </w:tcPr>
          <w:p w14:paraId="3EBEFC75" w14:textId="77777777" w:rsidR="00064850" w:rsidRPr="009F47CA" w:rsidRDefault="00064850" w:rsidP="002F58A1">
            <w:pPr>
              <w:pStyle w:val="Tabletext"/>
            </w:pPr>
            <w:r w:rsidRPr="009F47CA">
              <w:t> </w:t>
            </w:r>
          </w:p>
        </w:tc>
      </w:tr>
      <w:tr w:rsidR="00064850" w:rsidRPr="009F47CA" w14:paraId="353482B2"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DFA8B4C" w14:textId="77777777" w:rsidR="00064850" w:rsidRPr="002F58A1" w:rsidRDefault="00064850" w:rsidP="002F58A1">
            <w:pPr>
              <w:pStyle w:val="Tabletext"/>
              <w:jc w:val="center"/>
              <w:rPr>
                <w:b/>
                <w:bCs/>
              </w:rPr>
            </w:pPr>
            <w:r w:rsidRPr="002F58A1">
              <w:rPr>
                <w:b/>
                <w:bCs/>
              </w:rPr>
              <w:t>09</w:t>
            </w:r>
          </w:p>
        </w:tc>
        <w:tc>
          <w:tcPr>
            <w:tcW w:w="3575" w:type="dxa"/>
            <w:tcBorders>
              <w:top w:val="nil"/>
              <w:left w:val="nil"/>
              <w:bottom w:val="single" w:sz="4" w:space="0" w:color="auto"/>
              <w:right w:val="single" w:sz="4" w:space="0" w:color="auto"/>
            </w:tcBorders>
            <w:shd w:val="clear" w:color="000000" w:fill="FFFFFF"/>
            <w:vAlign w:val="center"/>
            <w:hideMark/>
          </w:tcPr>
          <w:p w14:paraId="4FBEC896" w14:textId="77777777" w:rsidR="00064850" w:rsidRPr="009F47CA" w:rsidRDefault="00064850" w:rsidP="002F58A1">
            <w:pPr>
              <w:pStyle w:val="Tabletext"/>
            </w:pPr>
            <w:r w:rsidRPr="009F47CA">
              <w:t>Reference point</w:t>
            </w:r>
          </w:p>
        </w:tc>
        <w:tc>
          <w:tcPr>
            <w:tcW w:w="630" w:type="dxa"/>
            <w:tcBorders>
              <w:top w:val="nil"/>
              <w:left w:val="nil"/>
              <w:bottom w:val="single" w:sz="4" w:space="0" w:color="auto"/>
              <w:right w:val="single" w:sz="4" w:space="0" w:color="auto"/>
            </w:tcBorders>
            <w:shd w:val="clear" w:color="000000" w:fill="BFBFBF"/>
            <w:vAlign w:val="center"/>
            <w:hideMark/>
          </w:tcPr>
          <w:p w14:paraId="6522047F" w14:textId="77777777" w:rsidR="00064850" w:rsidRPr="002F58A1" w:rsidRDefault="00064850" w:rsidP="002F58A1">
            <w:pPr>
              <w:pStyle w:val="Tabletext"/>
              <w:jc w:val="center"/>
              <w:rPr>
                <w:b/>
                <w:bCs/>
              </w:rPr>
            </w:pPr>
            <w:r w:rsidRPr="002F58A1">
              <w:rPr>
                <w:b/>
                <w:bCs/>
              </w:rPr>
              <w:t>60</w:t>
            </w:r>
          </w:p>
        </w:tc>
        <w:tc>
          <w:tcPr>
            <w:tcW w:w="4770" w:type="dxa"/>
            <w:tcBorders>
              <w:top w:val="nil"/>
              <w:left w:val="nil"/>
              <w:bottom w:val="single" w:sz="4" w:space="0" w:color="auto"/>
              <w:right w:val="single" w:sz="4" w:space="0" w:color="auto"/>
            </w:tcBorders>
            <w:shd w:val="clear" w:color="auto" w:fill="auto"/>
            <w:vAlign w:val="center"/>
            <w:hideMark/>
          </w:tcPr>
          <w:p w14:paraId="65136C74" w14:textId="77777777" w:rsidR="00064850" w:rsidRPr="009F47CA" w:rsidRDefault="00064850" w:rsidP="002F58A1">
            <w:pPr>
              <w:pStyle w:val="Tabletext"/>
            </w:pPr>
            <w:r w:rsidRPr="009F47CA">
              <w:t> </w:t>
            </w:r>
          </w:p>
        </w:tc>
      </w:tr>
      <w:tr w:rsidR="00064850" w:rsidRPr="009F47CA" w14:paraId="5FC4BBFF"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A86B75D" w14:textId="77777777" w:rsidR="00064850" w:rsidRPr="002F58A1" w:rsidRDefault="00064850" w:rsidP="002F58A1">
            <w:pPr>
              <w:pStyle w:val="Tabletext"/>
              <w:jc w:val="center"/>
              <w:rPr>
                <w:b/>
                <w:bCs/>
              </w:rPr>
            </w:pPr>
            <w:r w:rsidRPr="002F58A1">
              <w:rPr>
                <w:b/>
                <w:bCs/>
              </w:rPr>
              <w:t>10</w:t>
            </w:r>
          </w:p>
        </w:tc>
        <w:tc>
          <w:tcPr>
            <w:tcW w:w="3575" w:type="dxa"/>
            <w:tcBorders>
              <w:top w:val="nil"/>
              <w:left w:val="nil"/>
              <w:bottom w:val="single" w:sz="4" w:space="0" w:color="auto"/>
              <w:right w:val="single" w:sz="4" w:space="0" w:color="auto"/>
            </w:tcBorders>
            <w:shd w:val="clear" w:color="000000" w:fill="FFFFFF"/>
            <w:vAlign w:val="center"/>
            <w:hideMark/>
          </w:tcPr>
          <w:p w14:paraId="5D353650" w14:textId="77777777" w:rsidR="00064850" w:rsidRPr="009F47CA" w:rsidRDefault="00064850" w:rsidP="002F58A1">
            <w:pPr>
              <w:pStyle w:val="Tabletext"/>
            </w:pPr>
            <w:r w:rsidRPr="009F47CA">
              <w:t>Special mark</w:t>
            </w:r>
          </w:p>
        </w:tc>
        <w:tc>
          <w:tcPr>
            <w:tcW w:w="630" w:type="dxa"/>
            <w:tcBorders>
              <w:top w:val="nil"/>
              <w:left w:val="nil"/>
              <w:bottom w:val="single" w:sz="4" w:space="0" w:color="auto"/>
              <w:right w:val="single" w:sz="4" w:space="0" w:color="auto"/>
            </w:tcBorders>
            <w:shd w:val="clear" w:color="000000" w:fill="BFBFBF"/>
            <w:vAlign w:val="center"/>
            <w:hideMark/>
          </w:tcPr>
          <w:p w14:paraId="5D71787F" w14:textId="77777777" w:rsidR="00064850" w:rsidRPr="002F58A1" w:rsidRDefault="00064850" w:rsidP="002F58A1">
            <w:pPr>
              <w:pStyle w:val="Tabletext"/>
              <w:jc w:val="center"/>
              <w:rPr>
                <w:b/>
                <w:bCs/>
              </w:rPr>
            </w:pPr>
            <w:r w:rsidRPr="002F58A1">
              <w:rPr>
                <w:b/>
                <w:bCs/>
              </w:rPr>
              <w:t>61</w:t>
            </w:r>
          </w:p>
        </w:tc>
        <w:tc>
          <w:tcPr>
            <w:tcW w:w="4770" w:type="dxa"/>
            <w:tcBorders>
              <w:top w:val="nil"/>
              <w:left w:val="nil"/>
              <w:bottom w:val="single" w:sz="4" w:space="0" w:color="auto"/>
              <w:right w:val="single" w:sz="4" w:space="0" w:color="auto"/>
            </w:tcBorders>
            <w:shd w:val="clear" w:color="auto" w:fill="auto"/>
            <w:vAlign w:val="center"/>
            <w:hideMark/>
          </w:tcPr>
          <w:p w14:paraId="65288D61" w14:textId="77777777" w:rsidR="00064850" w:rsidRPr="009F47CA" w:rsidRDefault="00064850" w:rsidP="002F58A1">
            <w:pPr>
              <w:pStyle w:val="Tabletext"/>
            </w:pPr>
            <w:r w:rsidRPr="009F47CA">
              <w:t>Call-in Point</w:t>
            </w:r>
          </w:p>
        </w:tc>
      </w:tr>
      <w:tr w:rsidR="00064850" w:rsidRPr="009F47CA" w14:paraId="0CC279AB"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196D05D9" w14:textId="77777777" w:rsidR="00064850" w:rsidRPr="002F58A1" w:rsidRDefault="00064850" w:rsidP="002F58A1">
            <w:pPr>
              <w:pStyle w:val="Tabletext"/>
              <w:jc w:val="center"/>
              <w:rPr>
                <w:b/>
                <w:bCs/>
              </w:rPr>
            </w:pPr>
            <w:r w:rsidRPr="002F58A1">
              <w:rPr>
                <w:b/>
                <w:bCs/>
              </w:rPr>
              <w:t>11</w:t>
            </w:r>
          </w:p>
        </w:tc>
        <w:tc>
          <w:tcPr>
            <w:tcW w:w="3575" w:type="dxa"/>
            <w:tcBorders>
              <w:top w:val="nil"/>
              <w:left w:val="nil"/>
              <w:bottom w:val="single" w:sz="4" w:space="0" w:color="auto"/>
              <w:right w:val="single" w:sz="4" w:space="0" w:color="auto"/>
            </w:tcBorders>
            <w:shd w:val="clear" w:color="auto" w:fill="auto"/>
            <w:vAlign w:val="center"/>
            <w:hideMark/>
          </w:tcPr>
          <w:p w14:paraId="06861201" w14:textId="77777777" w:rsidR="00064850" w:rsidRPr="009F47CA" w:rsidRDefault="00064850" w:rsidP="002F58A1">
            <w:pPr>
              <w:pStyle w:val="Tabletext"/>
            </w:pPr>
            <w:r w:rsidRPr="009F47CA">
              <w:t>Sector light</w:t>
            </w:r>
          </w:p>
        </w:tc>
        <w:tc>
          <w:tcPr>
            <w:tcW w:w="630" w:type="dxa"/>
            <w:tcBorders>
              <w:top w:val="nil"/>
              <w:left w:val="nil"/>
              <w:bottom w:val="single" w:sz="4" w:space="0" w:color="auto"/>
              <w:right w:val="single" w:sz="4" w:space="0" w:color="auto"/>
            </w:tcBorders>
            <w:shd w:val="clear" w:color="000000" w:fill="BFBFBF"/>
            <w:vAlign w:val="center"/>
            <w:hideMark/>
          </w:tcPr>
          <w:p w14:paraId="606D5E5E" w14:textId="77777777" w:rsidR="00064850" w:rsidRPr="002F58A1" w:rsidRDefault="00064850" w:rsidP="002F58A1">
            <w:pPr>
              <w:pStyle w:val="Tabletext"/>
              <w:jc w:val="center"/>
              <w:rPr>
                <w:b/>
                <w:bCs/>
              </w:rPr>
            </w:pPr>
            <w:r w:rsidRPr="002F58A1">
              <w:rPr>
                <w:b/>
                <w:bCs/>
              </w:rPr>
              <w:t>62</w:t>
            </w:r>
          </w:p>
        </w:tc>
        <w:tc>
          <w:tcPr>
            <w:tcW w:w="4770" w:type="dxa"/>
            <w:tcBorders>
              <w:top w:val="nil"/>
              <w:left w:val="nil"/>
              <w:bottom w:val="single" w:sz="4" w:space="0" w:color="auto"/>
              <w:right w:val="single" w:sz="4" w:space="0" w:color="auto"/>
            </w:tcBorders>
            <w:shd w:val="clear" w:color="auto" w:fill="auto"/>
            <w:vAlign w:val="center"/>
            <w:hideMark/>
          </w:tcPr>
          <w:p w14:paraId="5ECA2A37" w14:textId="77777777" w:rsidR="00064850" w:rsidRPr="009F47CA" w:rsidRDefault="00064850" w:rsidP="002F58A1">
            <w:pPr>
              <w:pStyle w:val="Tabletext"/>
            </w:pPr>
            <w:r w:rsidRPr="009F47CA">
              <w:t>Do not proceed beyond this point</w:t>
            </w:r>
          </w:p>
        </w:tc>
      </w:tr>
      <w:tr w:rsidR="00064850" w:rsidRPr="009F47CA" w14:paraId="77C067A7"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1BC24800" w14:textId="77777777" w:rsidR="00064850" w:rsidRPr="002F58A1" w:rsidRDefault="00064850" w:rsidP="002F58A1">
            <w:pPr>
              <w:pStyle w:val="Tabletext"/>
              <w:jc w:val="center"/>
              <w:rPr>
                <w:b/>
                <w:bCs/>
              </w:rPr>
            </w:pPr>
            <w:r w:rsidRPr="002F58A1">
              <w:rPr>
                <w:b/>
                <w:bCs/>
              </w:rPr>
              <w:t>12</w:t>
            </w:r>
          </w:p>
        </w:tc>
        <w:tc>
          <w:tcPr>
            <w:tcW w:w="3575" w:type="dxa"/>
            <w:tcBorders>
              <w:top w:val="nil"/>
              <w:left w:val="nil"/>
              <w:bottom w:val="single" w:sz="4" w:space="0" w:color="auto"/>
              <w:right w:val="single" w:sz="4" w:space="0" w:color="auto"/>
            </w:tcBorders>
            <w:shd w:val="clear" w:color="auto" w:fill="auto"/>
            <w:vAlign w:val="center"/>
            <w:hideMark/>
          </w:tcPr>
          <w:p w14:paraId="0750E84B" w14:textId="77777777" w:rsidR="00064850" w:rsidRPr="009F47CA" w:rsidRDefault="00064850" w:rsidP="002F58A1">
            <w:pPr>
              <w:pStyle w:val="Tabletext"/>
            </w:pPr>
            <w:r w:rsidRPr="009F47CA">
              <w:t>Range Front</w:t>
            </w:r>
          </w:p>
        </w:tc>
        <w:tc>
          <w:tcPr>
            <w:tcW w:w="630" w:type="dxa"/>
            <w:tcBorders>
              <w:top w:val="nil"/>
              <w:left w:val="nil"/>
              <w:bottom w:val="single" w:sz="4" w:space="0" w:color="auto"/>
              <w:right w:val="single" w:sz="4" w:space="0" w:color="auto"/>
            </w:tcBorders>
            <w:shd w:val="clear" w:color="000000" w:fill="BFBFBF"/>
            <w:vAlign w:val="center"/>
            <w:hideMark/>
          </w:tcPr>
          <w:p w14:paraId="45EC32E1" w14:textId="77777777" w:rsidR="00064850" w:rsidRPr="002F58A1" w:rsidRDefault="00064850" w:rsidP="002F58A1">
            <w:pPr>
              <w:pStyle w:val="Tabletext"/>
              <w:jc w:val="center"/>
              <w:rPr>
                <w:b/>
                <w:bCs/>
              </w:rPr>
            </w:pPr>
            <w:r w:rsidRPr="002F58A1">
              <w:rPr>
                <w:b/>
                <w:bCs/>
              </w:rPr>
              <w:t>63</w:t>
            </w:r>
          </w:p>
        </w:tc>
        <w:tc>
          <w:tcPr>
            <w:tcW w:w="4770" w:type="dxa"/>
            <w:tcBorders>
              <w:top w:val="nil"/>
              <w:left w:val="nil"/>
              <w:bottom w:val="single" w:sz="4" w:space="0" w:color="auto"/>
              <w:right w:val="single" w:sz="4" w:space="0" w:color="auto"/>
            </w:tcBorders>
            <w:shd w:val="clear" w:color="auto" w:fill="auto"/>
            <w:vAlign w:val="center"/>
            <w:hideMark/>
          </w:tcPr>
          <w:p w14:paraId="1168ACF8" w14:textId="77777777" w:rsidR="00064850" w:rsidRPr="009F47CA" w:rsidRDefault="00064850" w:rsidP="002F58A1">
            <w:pPr>
              <w:pStyle w:val="Tabletext"/>
            </w:pPr>
            <w:r w:rsidRPr="009F47CA">
              <w:t>Proceed reduced speed</w:t>
            </w:r>
          </w:p>
        </w:tc>
      </w:tr>
      <w:tr w:rsidR="00064850" w:rsidRPr="009F47CA" w14:paraId="2123DBFD"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B556F66" w14:textId="77777777" w:rsidR="00064850" w:rsidRPr="002F58A1" w:rsidRDefault="00064850" w:rsidP="002F58A1">
            <w:pPr>
              <w:pStyle w:val="Tabletext"/>
              <w:jc w:val="center"/>
              <w:rPr>
                <w:b/>
                <w:bCs/>
              </w:rPr>
            </w:pPr>
            <w:r w:rsidRPr="002F58A1">
              <w:rPr>
                <w:b/>
                <w:bCs/>
              </w:rPr>
              <w:t>13</w:t>
            </w:r>
          </w:p>
        </w:tc>
        <w:tc>
          <w:tcPr>
            <w:tcW w:w="3575" w:type="dxa"/>
            <w:tcBorders>
              <w:top w:val="nil"/>
              <w:left w:val="nil"/>
              <w:bottom w:val="single" w:sz="4" w:space="0" w:color="auto"/>
              <w:right w:val="single" w:sz="4" w:space="0" w:color="auto"/>
            </w:tcBorders>
            <w:shd w:val="clear" w:color="000000" w:fill="FFFFFF"/>
            <w:vAlign w:val="center"/>
            <w:hideMark/>
          </w:tcPr>
          <w:p w14:paraId="079F6E1B" w14:textId="77777777" w:rsidR="00064850" w:rsidRPr="009F47CA" w:rsidRDefault="00064850" w:rsidP="002F58A1">
            <w:pPr>
              <w:pStyle w:val="Tabletext"/>
            </w:pPr>
            <w:r w:rsidRPr="009F47CA">
              <w:t>Range Rear</w:t>
            </w:r>
          </w:p>
        </w:tc>
        <w:tc>
          <w:tcPr>
            <w:tcW w:w="630" w:type="dxa"/>
            <w:tcBorders>
              <w:top w:val="nil"/>
              <w:left w:val="nil"/>
              <w:bottom w:val="single" w:sz="4" w:space="0" w:color="auto"/>
              <w:right w:val="single" w:sz="4" w:space="0" w:color="auto"/>
            </w:tcBorders>
            <w:shd w:val="clear" w:color="000000" w:fill="BFBFBF"/>
            <w:vAlign w:val="center"/>
            <w:hideMark/>
          </w:tcPr>
          <w:p w14:paraId="0A4FB151" w14:textId="77777777" w:rsidR="00064850" w:rsidRPr="002F58A1" w:rsidRDefault="00064850" w:rsidP="002F58A1">
            <w:pPr>
              <w:pStyle w:val="Tabletext"/>
              <w:jc w:val="center"/>
              <w:rPr>
                <w:b/>
                <w:bCs/>
              </w:rPr>
            </w:pPr>
            <w:r w:rsidRPr="002F58A1">
              <w:rPr>
                <w:b/>
                <w:bCs/>
              </w:rPr>
              <w:t>64</w:t>
            </w:r>
          </w:p>
        </w:tc>
        <w:tc>
          <w:tcPr>
            <w:tcW w:w="4770" w:type="dxa"/>
            <w:tcBorders>
              <w:top w:val="nil"/>
              <w:left w:val="nil"/>
              <w:bottom w:val="single" w:sz="4" w:space="0" w:color="auto"/>
              <w:right w:val="single" w:sz="4" w:space="0" w:color="auto"/>
            </w:tcBorders>
            <w:shd w:val="clear" w:color="auto" w:fill="auto"/>
            <w:vAlign w:val="center"/>
            <w:hideMark/>
          </w:tcPr>
          <w:p w14:paraId="2E522A0C" w14:textId="77777777" w:rsidR="00064850" w:rsidRPr="009F47CA" w:rsidRDefault="00064850" w:rsidP="002F58A1">
            <w:pPr>
              <w:pStyle w:val="Tabletext"/>
            </w:pPr>
            <w:r w:rsidRPr="009F47CA">
              <w:t>Proceed (outside channel only)</w:t>
            </w:r>
          </w:p>
        </w:tc>
      </w:tr>
      <w:tr w:rsidR="00064850" w:rsidRPr="009F47CA" w14:paraId="73399A40"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7BB3347" w14:textId="77777777" w:rsidR="00064850" w:rsidRPr="002F58A1" w:rsidRDefault="00064850" w:rsidP="002F58A1">
            <w:pPr>
              <w:pStyle w:val="Tabletext"/>
              <w:jc w:val="center"/>
              <w:rPr>
                <w:b/>
                <w:bCs/>
              </w:rPr>
            </w:pPr>
            <w:r w:rsidRPr="002F58A1">
              <w:rPr>
                <w:b/>
                <w:bCs/>
              </w:rPr>
              <w:t>14</w:t>
            </w:r>
          </w:p>
        </w:tc>
        <w:tc>
          <w:tcPr>
            <w:tcW w:w="3575" w:type="dxa"/>
            <w:tcBorders>
              <w:top w:val="nil"/>
              <w:left w:val="nil"/>
              <w:bottom w:val="single" w:sz="4" w:space="0" w:color="auto"/>
              <w:right w:val="single" w:sz="4" w:space="0" w:color="auto"/>
            </w:tcBorders>
            <w:shd w:val="clear" w:color="auto" w:fill="auto"/>
            <w:vAlign w:val="center"/>
            <w:hideMark/>
          </w:tcPr>
          <w:p w14:paraId="63AB17BD"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35BA8BB2" w14:textId="77777777" w:rsidR="00064850" w:rsidRPr="002F58A1" w:rsidRDefault="00064850" w:rsidP="002F58A1">
            <w:pPr>
              <w:pStyle w:val="Tabletext"/>
              <w:jc w:val="center"/>
              <w:rPr>
                <w:b/>
                <w:bCs/>
              </w:rPr>
            </w:pPr>
            <w:r w:rsidRPr="002F58A1">
              <w:rPr>
                <w:b/>
                <w:bCs/>
              </w:rPr>
              <w:t>65</w:t>
            </w:r>
          </w:p>
        </w:tc>
        <w:tc>
          <w:tcPr>
            <w:tcW w:w="4770" w:type="dxa"/>
            <w:tcBorders>
              <w:top w:val="nil"/>
              <w:left w:val="nil"/>
              <w:bottom w:val="single" w:sz="4" w:space="0" w:color="auto"/>
              <w:right w:val="single" w:sz="4" w:space="0" w:color="auto"/>
            </w:tcBorders>
            <w:shd w:val="clear" w:color="auto" w:fill="auto"/>
            <w:vAlign w:val="center"/>
            <w:hideMark/>
          </w:tcPr>
          <w:p w14:paraId="508E03EE" w14:textId="77777777" w:rsidR="00064850" w:rsidRPr="009F47CA" w:rsidRDefault="00064850" w:rsidP="002F58A1">
            <w:pPr>
              <w:pStyle w:val="Tabletext"/>
            </w:pPr>
            <w:r w:rsidRPr="009F47CA">
              <w:t>Proceed (one-way traffic only)</w:t>
            </w:r>
          </w:p>
        </w:tc>
      </w:tr>
      <w:tr w:rsidR="00064850" w:rsidRPr="009F47CA" w14:paraId="7D7B9E99"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03DF6C76" w14:textId="77777777" w:rsidR="00064850" w:rsidRPr="002F58A1" w:rsidRDefault="00064850" w:rsidP="002F58A1">
            <w:pPr>
              <w:pStyle w:val="Tabletext"/>
              <w:jc w:val="center"/>
              <w:rPr>
                <w:b/>
                <w:bCs/>
              </w:rPr>
            </w:pPr>
            <w:r w:rsidRPr="002F58A1">
              <w:rPr>
                <w:b/>
                <w:bCs/>
              </w:rPr>
              <w:t>15</w:t>
            </w:r>
          </w:p>
        </w:tc>
        <w:tc>
          <w:tcPr>
            <w:tcW w:w="3575" w:type="dxa"/>
            <w:tcBorders>
              <w:top w:val="nil"/>
              <w:left w:val="nil"/>
              <w:bottom w:val="single" w:sz="4" w:space="0" w:color="auto"/>
              <w:right w:val="single" w:sz="4" w:space="0" w:color="auto"/>
            </w:tcBorders>
            <w:shd w:val="clear" w:color="auto" w:fill="auto"/>
            <w:vAlign w:val="center"/>
            <w:hideMark/>
          </w:tcPr>
          <w:p w14:paraId="2D508ADD"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05EC0945" w14:textId="77777777" w:rsidR="00064850" w:rsidRPr="002F58A1" w:rsidRDefault="00064850" w:rsidP="002F58A1">
            <w:pPr>
              <w:pStyle w:val="Tabletext"/>
              <w:jc w:val="center"/>
              <w:rPr>
                <w:b/>
                <w:bCs/>
              </w:rPr>
            </w:pPr>
            <w:r w:rsidRPr="002F58A1">
              <w:rPr>
                <w:b/>
                <w:bCs/>
              </w:rPr>
              <w:t>66</w:t>
            </w:r>
          </w:p>
        </w:tc>
        <w:tc>
          <w:tcPr>
            <w:tcW w:w="4770" w:type="dxa"/>
            <w:tcBorders>
              <w:top w:val="nil"/>
              <w:left w:val="nil"/>
              <w:bottom w:val="single" w:sz="4" w:space="0" w:color="auto"/>
              <w:right w:val="single" w:sz="4" w:space="0" w:color="auto"/>
            </w:tcBorders>
            <w:shd w:val="clear" w:color="auto" w:fill="auto"/>
            <w:vAlign w:val="center"/>
            <w:hideMark/>
          </w:tcPr>
          <w:p w14:paraId="4B2C4C65" w14:textId="77777777" w:rsidR="00064850" w:rsidRPr="009F47CA" w:rsidRDefault="00064850" w:rsidP="002F58A1">
            <w:pPr>
              <w:pStyle w:val="Tabletext"/>
            </w:pPr>
            <w:r w:rsidRPr="009F47CA">
              <w:t>Information</w:t>
            </w:r>
          </w:p>
        </w:tc>
      </w:tr>
      <w:tr w:rsidR="00064850" w:rsidRPr="009F47CA" w14:paraId="6CE94659"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0A80409B" w14:textId="77777777" w:rsidR="00064850" w:rsidRPr="002F58A1" w:rsidRDefault="00064850" w:rsidP="002F58A1">
            <w:pPr>
              <w:pStyle w:val="Tabletext"/>
              <w:jc w:val="center"/>
              <w:rPr>
                <w:b/>
                <w:bCs/>
              </w:rPr>
            </w:pPr>
            <w:r w:rsidRPr="002F58A1">
              <w:rPr>
                <w:b/>
                <w:bCs/>
              </w:rPr>
              <w:t>16</w:t>
            </w:r>
          </w:p>
        </w:tc>
        <w:tc>
          <w:tcPr>
            <w:tcW w:w="3575" w:type="dxa"/>
            <w:tcBorders>
              <w:top w:val="nil"/>
              <w:left w:val="nil"/>
              <w:bottom w:val="single" w:sz="4" w:space="0" w:color="auto"/>
              <w:right w:val="single" w:sz="4" w:space="0" w:color="auto"/>
            </w:tcBorders>
            <w:shd w:val="clear" w:color="auto" w:fill="auto"/>
            <w:vAlign w:val="center"/>
            <w:hideMark/>
          </w:tcPr>
          <w:p w14:paraId="753B38DF" w14:textId="77777777" w:rsidR="00064850" w:rsidRPr="009F47CA" w:rsidRDefault="00064850" w:rsidP="002F58A1">
            <w:pPr>
              <w:pStyle w:val="Tabletext"/>
            </w:pPr>
            <w:r w:rsidRPr="009F47CA">
              <w:t>Anchorage</w:t>
            </w:r>
          </w:p>
        </w:tc>
        <w:tc>
          <w:tcPr>
            <w:tcW w:w="630" w:type="dxa"/>
            <w:tcBorders>
              <w:top w:val="nil"/>
              <w:left w:val="nil"/>
              <w:bottom w:val="single" w:sz="4" w:space="0" w:color="auto"/>
              <w:right w:val="single" w:sz="4" w:space="0" w:color="auto"/>
            </w:tcBorders>
            <w:shd w:val="clear" w:color="000000" w:fill="BFBFBF"/>
            <w:vAlign w:val="center"/>
            <w:hideMark/>
          </w:tcPr>
          <w:p w14:paraId="7C01B68C" w14:textId="77777777" w:rsidR="00064850" w:rsidRPr="002F58A1" w:rsidRDefault="00064850" w:rsidP="002F58A1">
            <w:pPr>
              <w:pStyle w:val="Tabletext"/>
              <w:jc w:val="center"/>
              <w:rPr>
                <w:b/>
                <w:bCs/>
              </w:rPr>
            </w:pPr>
            <w:r w:rsidRPr="002F58A1">
              <w:rPr>
                <w:b/>
                <w:bCs/>
              </w:rPr>
              <w:t>67</w:t>
            </w:r>
          </w:p>
        </w:tc>
        <w:tc>
          <w:tcPr>
            <w:tcW w:w="4770" w:type="dxa"/>
            <w:tcBorders>
              <w:top w:val="nil"/>
              <w:left w:val="nil"/>
              <w:bottom w:val="single" w:sz="4" w:space="0" w:color="auto"/>
              <w:right w:val="single" w:sz="4" w:space="0" w:color="auto"/>
            </w:tcBorders>
            <w:shd w:val="clear" w:color="auto" w:fill="auto"/>
            <w:vAlign w:val="center"/>
            <w:hideMark/>
          </w:tcPr>
          <w:p w14:paraId="68C51CA8" w14:textId="77777777" w:rsidR="00064850" w:rsidRPr="009F47CA" w:rsidRDefault="00064850" w:rsidP="002F58A1">
            <w:pPr>
              <w:pStyle w:val="Tabletext"/>
            </w:pPr>
            <w:r w:rsidRPr="009F47CA">
              <w:t>Restricted OPS</w:t>
            </w:r>
          </w:p>
        </w:tc>
      </w:tr>
      <w:tr w:rsidR="00064850" w:rsidRPr="009F47CA" w14:paraId="33A26589"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4C3CC50F" w14:textId="77777777" w:rsidR="00064850" w:rsidRPr="002F58A1" w:rsidRDefault="00064850" w:rsidP="002F58A1">
            <w:pPr>
              <w:pStyle w:val="Tabletext"/>
              <w:jc w:val="center"/>
              <w:rPr>
                <w:b/>
                <w:bCs/>
              </w:rPr>
            </w:pPr>
            <w:r w:rsidRPr="002F58A1">
              <w:rPr>
                <w:b/>
                <w:bCs/>
              </w:rPr>
              <w:t>17</w:t>
            </w:r>
          </w:p>
        </w:tc>
        <w:tc>
          <w:tcPr>
            <w:tcW w:w="3575" w:type="dxa"/>
            <w:tcBorders>
              <w:top w:val="nil"/>
              <w:left w:val="nil"/>
              <w:bottom w:val="single" w:sz="4" w:space="0" w:color="auto"/>
              <w:right w:val="single" w:sz="4" w:space="0" w:color="auto"/>
            </w:tcBorders>
            <w:shd w:val="clear" w:color="000000" w:fill="FFFFFF"/>
            <w:vAlign w:val="center"/>
            <w:hideMark/>
          </w:tcPr>
          <w:p w14:paraId="5260ACAF" w14:textId="77777777" w:rsidR="00064850" w:rsidRPr="009F47CA" w:rsidRDefault="00064850" w:rsidP="002F58A1">
            <w:pPr>
              <w:pStyle w:val="Tabletext"/>
            </w:pPr>
            <w:r w:rsidRPr="009F47CA">
              <w:t>Mooring</w:t>
            </w:r>
          </w:p>
        </w:tc>
        <w:tc>
          <w:tcPr>
            <w:tcW w:w="630" w:type="dxa"/>
            <w:tcBorders>
              <w:top w:val="nil"/>
              <w:left w:val="nil"/>
              <w:bottom w:val="single" w:sz="4" w:space="0" w:color="auto"/>
              <w:right w:val="single" w:sz="4" w:space="0" w:color="auto"/>
            </w:tcBorders>
            <w:shd w:val="clear" w:color="000000" w:fill="BFBFBF"/>
            <w:vAlign w:val="center"/>
            <w:hideMark/>
          </w:tcPr>
          <w:p w14:paraId="61CDA66A" w14:textId="77777777" w:rsidR="00064850" w:rsidRPr="002F58A1" w:rsidRDefault="00064850" w:rsidP="002F58A1">
            <w:pPr>
              <w:pStyle w:val="Tabletext"/>
              <w:jc w:val="center"/>
              <w:rPr>
                <w:b/>
                <w:bCs/>
              </w:rPr>
            </w:pPr>
            <w:r w:rsidRPr="002F58A1">
              <w:rPr>
                <w:b/>
                <w:bCs/>
              </w:rPr>
              <w:t>68</w:t>
            </w:r>
          </w:p>
        </w:tc>
        <w:tc>
          <w:tcPr>
            <w:tcW w:w="4770" w:type="dxa"/>
            <w:tcBorders>
              <w:top w:val="nil"/>
              <w:left w:val="nil"/>
              <w:bottom w:val="single" w:sz="4" w:space="0" w:color="auto"/>
              <w:right w:val="single" w:sz="4" w:space="0" w:color="auto"/>
            </w:tcBorders>
            <w:shd w:val="clear" w:color="auto" w:fill="auto"/>
            <w:vAlign w:val="center"/>
            <w:hideMark/>
          </w:tcPr>
          <w:p w14:paraId="29761F7A" w14:textId="77777777" w:rsidR="00064850" w:rsidRPr="009F47CA" w:rsidRDefault="00064850" w:rsidP="002F58A1">
            <w:pPr>
              <w:pStyle w:val="Tabletext"/>
            </w:pPr>
            <w:r w:rsidRPr="009F47CA">
              <w:t>No entry / Exclusion</w:t>
            </w:r>
          </w:p>
        </w:tc>
      </w:tr>
      <w:tr w:rsidR="00064850" w:rsidRPr="009F47CA" w14:paraId="5E67DA46"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81E06EB" w14:textId="77777777" w:rsidR="00064850" w:rsidRPr="002F58A1" w:rsidRDefault="00064850" w:rsidP="002F58A1">
            <w:pPr>
              <w:pStyle w:val="Tabletext"/>
              <w:jc w:val="center"/>
              <w:rPr>
                <w:b/>
                <w:bCs/>
              </w:rPr>
            </w:pPr>
            <w:r w:rsidRPr="002F58A1">
              <w:rPr>
                <w:b/>
                <w:bCs/>
              </w:rPr>
              <w:t>18</w:t>
            </w:r>
          </w:p>
        </w:tc>
        <w:tc>
          <w:tcPr>
            <w:tcW w:w="3575" w:type="dxa"/>
            <w:tcBorders>
              <w:top w:val="nil"/>
              <w:left w:val="nil"/>
              <w:bottom w:val="single" w:sz="4" w:space="0" w:color="auto"/>
              <w:right w:val="single" w:sz="4" w:space="0" w:color="auto"/>
            </w:tcBorders>
            <w:shd w:val="clear" w:color="auto" w:fill="auto"/>
            <w:vAlign w:val="center"/>
            <w:hideMark/>
          </w:tcPr>
          <w:p w14:paraId="32FC5085"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14A9CE91" w14:textId="77777777" w:rsidR="00064850" w:rsidRPr="002F58A1" w:rsidRDefault="00064850" w:rsidP="002F58A1">
            <w:pPr>
              <w:pStyle w:val="Tabletext"/>
              <w:jc w:val="center"/>
              <w:rPr>
                <w:b/>
                <w:bCs/>
              </w:rPr>
            </w:pPr>
            <w:r w:rsidRPr="002F58A1">
              <w:rPr>
                <w:b/>
                <w:bCs/>
              </w:rPr>
              <w:t>69</w:t>
            </w:r>
          </w:p>
        </w:tc>
        <w:tc>
          <w:tcPr>
            <w:tcW w:w="4770" w:type="dxa"/>
            <w:tcBorders>
              <w:top w:val="nil"/>
              <w:left w:val="nil"/>
              <w:bottom w:val="single" w:sz="4" w:space="0" w:color="auto"/>
              <w:right w:val="single" w:sz="4" w:space="0" w:color="auto"/>
            </w:tcBorders>
            <w:shd w:val="clear" w:color="auto" w:fill="auto"/>
            <w:vAlign w:val="center"/>
            <w:hideMark/>
          </w:tcPr>
          <w:p w14:paraId="516658C2" w14:textId="77777777" w:rsidR="00064850" w:rsidRPr="009F47CA" w:rsidRDefault="00064850" w:rsidP="002F58A1">
            <w:pPr>
              <w:pStyle w:val="Tabletext"/>
            </w:pPr>
            <w:r w:rsidRPr="009F47CA">
              <w:t>Entry permitted</w:t>
            </w:r>
          </w:p>
        </w:tc>
      </w:tr>
      <w:tr w:rsidR="00064850" w:rsidRPr="009F47CA" w14:paraId="69BCCA87"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12D9A6D" w14:textId="77777777" w:rsidR="00064850" w:rsidRPr="002F58A1" w:rsidRDefault="00064850" w:rsidP="002F58A1">
            <w:pPr>
              <w:pStyle w:val="Tabletext"/>
              <w:jc w:val="center"/>
              <w:rPr>
                <w:b/>
                <w:bCs/>
              </w:rPr>
            </w:pPr>
            <w:r w:rsidRPr="002F58A1">
              <w:rPr>
                <w:b/>
                <w:bCs/>
              </w:rPr>
              <w:t>19</w:t>
            </w:r>
          </w:p>
        </w:tc>
        <w:tc>
          <w:tcPr>
            <w:tcW w:w="3575" w:type="dxa"/>
            <w:tcBorders>
              <w:top w:val="nil"/>
              <w:left w:val="nil"/>
              <w:bottom w:val="single" w:sz="4" w:space="0" w:color="auto"/>
              <w:right w:val="single" w:sz="4" w:space="0" w:color="auto"/>
            </w:tcBorders>
            <w:shd w:val="clear" w:color="auto" w:fill="auto"/>
            <w:vAlign w:val="center"/>
            <w:hideMark/>
          </w:tcPr>
          <w:p w14:paraId="5D8A301F" w14:textId="77777777" w:rsidR="00064850" w:rsidRPr="009F47CA" w:rsidRDefault="00064850" w:rsidP="002F58A1">
            <w:pPr>
              <w:pStyle w:val="Tabletext"/>
            </w:pPr>
            <w:r w:rsidRPr="009F47CA">
              <w:t>Channel near the right bank (red)</w:t>
            </w:r>
          </w:p>
        </w:tc>
        <w:tc>
          <w:tcPr>
            <w:tcW w:w="630" w:type="dxa"/>
            <w:tcBorders>
              <w:top w:val="nil"/>
              <w:left w:val="nil"/>
              <w:bottom w:val="single" w:sz="4" w:space="0" w:color="auto"/>
              <w:right w:val="single" w:sz="4" w:space="0" w:color="auto"/>
            </w:tcBorders>
            <w:shd w:val="clear" w:color="000000" w:fill="BFBFBF"/>
            <w:vAlign w:val="center"/>
            <w:hideMark/>
          </w:tcPr>
          <w:p w14:paraId="1964FE04" w14:textId="77777777" w:rsidR="00064850" w:rsidRPr="002F58A1" w:rsidRDefault="00064850" w:rsidP="002F58A1">
            <w:pPr>
              <w:pStyle w:val="Tabletext"/>
              <w:jc w:val="center"/>
              <w:rPr>
                <w:b/>
                <w:bCs/>
              </w:rPr>
            </w:pPr>
            <w:r w:rsidRPr="002F58A1">
              <w:rPr>
                <w:b/>
                <w:bCs/>
              </w:rPr>
              <w:t>70</w:t>
            </w:r>
          </w:p>
        </w:tc>
        <w:tc>
          <w:tcPr>
            <w:tcW w:w="4770" w:type="dxa"/>
            <w:tcBorders>
              <w:top w:val="nil"/>
              <w:left w:val="nil"/>
              <w:bottom w:val="single" w:sz="4" w:space="0" w:color="auto"/>
              <w:right w:val="single" w:sz="4" w:space="0" w:color="auto"/>
            </w:tcBorders>
            <w:shd w:val="clear" w:color="auto" w:fill="auto"/>
            <w:vAlign w:val="center"/>
            <w:hideMark/>
          </w:tcPr>
          <w:p w14:paraId="52719061" w14:textId="77777777" w:rsidR="00064850" w:rsidRPr="009F47CA" w:rsidRDefault="00064850" w:rsidP="002F58A1">
            <w:pPr>
              <w:pStyle w:val="Tabletext"/>
            </w:pPr>
            <w:r w:rsidRPr="009F47CA">
              <w:t>Entry permitted at reduced speed</w:t>
            </w:r>
          </w:p>
        </w:tc>
      </w:tr>
      <w:tr w:rsidR="00064850" w:rsidRPr="009F47CA" w14:paraId="25331C1C"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0AB28F76" w14:textId="77777777" w:rsidR="00064850" w:rsidRPr="002F58A1" w:rsidRDefault="00064850" w:rsidP="002F58A1">
            <w:pPr>
              <w:pStyle w:val="Tabletext"/>
              <w:jc w:val="center"/>
              <w:rPr>
                <w:b/>
                <w:bCs/>
              </w:rPr>
            </w:pPr>
            <w:r w:rsidRPr="002F58A1">
              <w:rPr>
                <w:b/>
                <w:bCs/>
              </w:rPr>
              <w:t>20</w:t>
            </w:r>
          </w:p>
        </w:tc>
        <w:tc>
          <w:tcPr>
            <w:tcW w:w="3575" w:type="dxa"/>
            <w:tcBorders>
              <w:top w:val="nil"/>
              <w:left w:val="nil"/>
              <w:bottom w:val="single" w:sz="4" w:space="0" w:color="auto"/>
              <w:right w:val="single" w:sz="4" w:space="0" w:color="auto"/>
            </w:tcBorders>
            <w:shd w:val="clear" w:color="auto" w:fill="auto"/>
            <w:vAlign w:val="center"/>
            <w:hideMark/>
          </w:tcPr>
          <w:p w14:paraId="7F36635A" w14:textId="77777777" w:rsidR="00064850" w:rsidRPr="009F47CA" w:rsidRDefault="00064850" w:rsidP="002F58A1">
            <w:pPr>
              <w:pStyle w:val="Tabletext"/>
            </w:pPr>
            <w:r w:rsidRPr="009F47CA">
              <w:t xml:space="preserve">Channel near the left bank (green) </w:t>
            </w:r>
          </w:p>
        </w:tc>
        <w:tc>
          <w:tcPr>
            <w:tcW w:w="630" w:type="dxa"/>
            <w:tcBorders>
              <w:top w:val="nil"/>
              <w:left w:val="nil"/>
              <w:bottom w:val="single" w:sz="4" w:space="0" w:color="auto"/>
              <w:right w:val="single" w:sz="4" w:space="0" w:color="auto"/>
            </w:tcBorders>
            <w:shd w:val="clear" w:color="000000" w:fill="BFBFBF"/>
            <w:vAlign w:val="center"/>
            <w:hideMark/>
          </w:tcPr>
          <w:p w14:paraId="648E6A74" w14:textId="77777777" w:rsidR="00064850" w:rsidRPr="002F58A1" w:rsidRDefault="00064850" w:rsidP="002F58A1">
            <w:pPr>
              <w:pStyle w:val="Tabletext"/>
              <w:jc w:val="center"/>
              <w:rPr>
                <w:b/>
                <w:bCs/>
              </w:rPr>
            </w:pPr>
            <w:r w:rsidRPr="002F58A1">
              <w:rPr>
                <w:b/>
                <w:bCs/>
              </w:rPr>
              <w:t>71</w:t>
            </w:r>
          </w:p>
        </w:tc>
        <w:tc>
          <w:tcPr>
            <w:tcW w:w="4770" w:type="dxa"/>
            <w:tcBorders>
              <w:top w:val="nil"/>
              <w:left w:val="nil"/>
              <w:bottom w:val="single" w:sz="4" w:space="0" w:color="auto"/>
              <w:right w:val="single" w:sz="4" w:space="0" w:color="auto"/>
            </w:tcBorders>
            <w:shd w:val="clear" w:color="auto" w:fill="auto"/>
            <w:vAlign w:val="center"/>
            <w:hideMark/>
          </w:tcPr>
          <w:p w14:paraId="4696E099" w14:textId="77777777" w:rsidR="00064850" w:rsidRPr="009F47CA" w:rsidRDefault="00064850" w:rsidP="002F58A1">
            <w:pPr>
              <w:pStyle w:val="Tabletext"/>
            </w:pPr>
            <w:r w:rsidRPr="009F47CA">
              <w:t>Aquaculture farm</w:t>
            </w:r>
          </w:p>
        </w:tc>
      </w:tr>
      <w:tr w:rsidR="00064850" w:rsidRPr="009F47CA" w14:paraId="61C14D1D"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4CA1F6F" w14:textId="77777777" w:rsidR="00064850" w:rsidRPr="002F58A1" w:rsidRDefault="00064850" w:rsidP="002F58A1">
            <w:pPr>
              <w:pStyle w:val="Tabletext"/>
              <w:jc w:val="center"/>
              <w:rPr>
                <w:b/>
                <w:bCs/>
              </w:rPr>
            </w:pPr>
            <w:r w:rsidRPr="002F58A1">
              <w:rPr>
                <w:b/>
                <w:bCs/>
              </w:rPr>
              <w:t>21</w:t>
            </w:r>
          </w:p>
        </w:tc>
        <w:tc>
          <w:tcPr>
            <w:tcW w:w="3575" w:type="dxa"/>
            <w:tcBorders>
              <w:top w:val="nil"/>
              <w:left w:val="nil"/>
              <w:bottom w:val="single" w:sz="4" w:space="0" w:color="auto"/>
              <w:right w:val="single" w:sz="4" w:space="0" w:color="auto"/>
            </w:tcBorders>
            <w:shd w:val="clear" w:color="auto" w:fill="auto"/>
            <w:vAlign w:val="center"/>
            <w:hideMark/>
          </w:tcPr>
          <w:p w14:paraId="4924C72E" w14:textId="77777777" w:rsidR="00064850" w:rsidRPr="009F47CA" w:rsidRDefault="00064850" w:rsidP="002F58A1">
            <w:pPr>
              <w:pStyle w:val="Tabletext"/>
            </w:pPr>
            <w:r w:rsidRPr="009F47CA">
              <w:t>Cross-over right bank</w:t>
            </w:r>
          </w:p>
        </w:tc>
        <w:tc>
          <w:tcPr>
            <w:tcW w:w="630" w:type="dxa"/>
            <w:tcBorders>
              <w:top w:val="nil"/>
              <w:left w:val="nil"/>
              <w:bottom w:val="single" w:sz="4" w:space="0" w:color="auto"/>
              <w:right w:val="single" w:sz="4" w:space="0" w:color="auto"/>
            </w:tcBorders>
            <w:shd w:val="clear" w:color="000000" w:fill="BFBFBF"/>
            <w:vAlign w:val="center"/>
            <w:hideMark/>
          </w:tcPr>
          <w:p w14:paraId="22FA1218" w14:textId="77777777" w:rsidR="00064850" w:rsidRPr="002F58A1" w:rsidRDefault="00064850" w:rsidP="002F58A1">
            <w:pPr>
              <w:pStyle w:val="Tabletext"/>
              <w:jc w:val="center"/>
              <w:rPr>
                <w:b/>
                <w:bCs/>
              </w:rPr>
            </w:pPr>
            <w:r w:rsidRPr="002F58A1">
              <w:rPr>
                <w:b/>
                <w:bCs/>
              </w:rPr>
              <w:t>72</w:t>
            </w:r>
          </w:p>
        </w:tc>
        <w:tc>
          <w:tcPr>
            <w:tcW w:w="4770" w:type="dxa"/>
            <w:tcBorders>
              <w:top w:val="nil"/>
              <w:left w:val="nil"/>
              <w:bottom w:val="single" w:sz="4" w:space="0" w:color="auto"/>
              <w:right w:val="single" w:sz="4" w:space="0" w:color="auto"/>
            </w:tcBorders>
            <w:shd w:val="clear" w:color="auto" w:fill="auto"/>
            <w:vAlign w:val="center"/>
            <w:hideMark/>
          </w:tcPr>
          <w:p w14:paraId="6E94E926" w14:textId="77777777" w:rsidR="00064850" w:rsidRPr="009F47CA" w:rsidRDefault="00064850" w:rsidP="002F58A1">
            <w:pPr>
              <w:pStyle w:val="Tabletext"/>
            </w:pPr>
            <w:r w:rsidRPr="009F47CA">
              <w:t>Underwater OPS</w:t>
            </w:r>
          </w:p>
        </w:tc>
      </w:tr>
      <w:tr w:rsidR="00064850" w:rsidRPr="009F47CA" w14:paraId="30843172"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4FB84A8B" w14:textId="77777777" w:rsidR="00064850" w:rsidRPr="002F58A1" w:rsidRDefault="00064850" w:rsidP="002F58A1">
            <w:pPr>
              <w:pStyle w:val="Tabletext"/>
              <w:jc w:val="center"/>
              <w:rPr>
                <w:b/>
                <w:bCs/>
              </w:rPr>
            </w:pPr>
            <w:r w:rsidRPr="002F58A1">
              <w:rPr>
                <w:b/>
                <w:bCs/>
              </w:rPr>
              <w:t>22</w:t>
            </w:r>
          </w:p>
        </w:tc>
        <w:tc>
          <w:tcPr>
            <w:tcW w:w="3575" w:type="dxa"/>
            <w:tcBorders>
              <w:top w:val="nil"/>
              <w:left w:val="nil"/>
              <w:bottom w:val="single" w:sz="4" w:space="0" w:color="auto"/>
              <w:right w:val="single" w:sz="4" w:space="0" w:color="auto"/>
            </w:tcBorders>
            <w:shd w:val="clear" w:color="auto" w:fill="auto"/>
            <w:vAlign w:val="center"/>
            <w:hideMark/>
          </w:tcPr>
          <w:p w14:paraId="6C109DBF" w14:textId="77777777" w:rsidR="00064850" w:rsidRPr="009F47CA" w:rsidRDefault="00064850" w:rsidP="002F58A1">
            <w:pPr>
              <w:pStyle w:val="Tabletext"/>
            </w:pPr>
            <w:r w:rsidRPr="009F47CA">
              <w:t>Cross-over left bank</w:t>
            </w:r>
          </w:p>
        </w:tc>
        <w:tc>
          <w:tcPr>
            <w:tcW w:w="630" w:type="dxa"/>
            <w:tcBorders>
              <w:top w:val="nil"/>
              <w:left w:val="nil"/>
              <w:bottom w:val="single" w:sz="4" w:space="0" w:color="auto"/>
              <w:right w:val="single" w:sz="4" w:space="0" w:color="auto"/>
            </w:tcBorders>
            <w:shd w:val="clear" w:color="000000" w:fill="BFBFBF"/>
            <w:vAlign w:val="center"/>
            <w:hideMark/>
          </w:tcPr>
          <w:p w14:paraId="54808DC4" w14:textId="77777777" w:rsidR="00064850" w:rsidRPr="002F58A1" w:rsidRDefault="00064850" w:rsidP="002F58A1">
            <w:pPr>
              <w:pStyle w:val="Tabletext"/>
              <w:jc w:val="center"/>
              <w:rPr>
                <w:b/>
                <w:bCs/>
              </w:rPr>
            </w:pPr>
            <w:r w:rsidRPr="002F58A1">
              <w:rPr>
                <w:b/>
                <w:bCs/>
              </w:rPr>
              <w:t>73</w:t>
            </w:r>
          </w:p>
        </w:tc>
        <w:tc>
          <w:tcPr>
            <w:tcW w:w="4770" w:type="dxa"/>
            <w:tcBorders>
              <w:top w:val="nil"/>
              <w:left w:val="nil"/>
              <w:bottom w:val="single" w:sz="4" w:space="0" w:color="auto"/>
              <w:right w:val="single" w:sz="4" w:space="0" w:color="auto"/>
            </w:tcBorders>
            <w:shd w:val="clear" w:color="auto" w:fill="auto"/>
            <w:vAlign w:val="center"/>
            <w:hideMark/>
          </w:tcPr>
          <w:p w14:paraId="62CB68E6" w14:textId="77777777" w:rsidR="00064850" w:rsidRPr="009F47CA" w:rsidRDefault="00064850" w:rsidP="002F58A1">
            <w:pPr>
              <w:pStyle w:val="Tabletext"/>
            </w:pPr>
            <w:r w:rsidRPr="009F47CA">
              <w:t>Military OPS</w:t>
            </w:r>
          </w:p>
        </w:tc>
      </w:tr>
      <w:tr w:rsidR="00064850" w:rsidRPr="009F47CA" w14:paraId="7A2D8879"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A69BFD9" w14:textId="77777777" w:rsidR="00064850" w:rsidRPr="002F58A1" w:rsidRDefault="00064850" w:rsidP="002F58A1">
            <w:pPr>
              <w:pStyle w:val="Tabletext"/>
              <w:jc w:val="center"/>
              <w:rPr>
                <w:b/>
                <w:bCs/>
              </w:rPr>
            </w:pPr>
            <w:r w:rsidRPr="002F58A1">
              <w:rPr>
                <w:b/>
                <w:bCs/>
              </w:rPr>
              <w:t>23</w:t>
            </w:r>
          </w:p>
        </w:tc>
        <w:tc>
          <w:tcPr>
            <w:tcW w:w="3575" w:type="dxa"/>
            <w:tcBorders>
              <w:top w:val="nil"/>
              <w:left w:val="nil"/>
              <w:bottom w:val="single" w:sz="4" w:space="0" w:color="auto"/>
              <w:right w:val="single" w:sz="4" w:space="0" w:color="auto"/>
            </w:tcBorders>
            <w:shd w:val="clear" w:color="auto" w:fill="auto"/>
            <w:vAlign w:val="center"/>
            <w:hideMark/>
          </w:tcPr>
          <w:p w14:paraId="25F1D514" w14:textId="77777777" w:rsidR="00064850" w:rsidRPr="009F47CA" w:rsidRDefault="00064850" w:rsidP="002F58A1">
            <w:pPr>
              <w:pStyle w:val="Tabletext"/>
            </w:pPr>
            <w:r w:rsidRPr="009F47CA">
              <w:t>Port side / Right descending bank</w:t>
            </w:r>
          </w:p>
        </w:tc>
        <w:tc>
          <w:tcPr>
            <w:tcW w:w="630" w:type="dxa"/>
            <w:tcBorders>
              <w:top w:val="nil"/>
              <w:left w:val="nil"/>
              <w:bottom w:val="single" w:sz="4" w:space="0" w:color="auto"/>
              <w:right w:val="single" w:sz="4" w:space="0" w:color="auto"/>
            </w:tcBorders>
            <w:shd w:val="clear" w:color="000000" w:fill="BFBFBF"/>
            <w:vAlign w:val="center"/>
            <w:hideMark/>
          </w:tcPr>
          <w:p w14:paraId="498833A9" w14:textId="77777777" w:rsidR="00064850" w:rsidRPr="002F58A1" w:rsidRDefault="00064850" w:rsidP="002F58A1">
            <w:pPr>
              <w:pStyle w:val="Tabletext"/>
              <w:jc w:val="center"/>
              <w:rPr>
                <w:b/>
                <w:bCs/>
              </w:rPr>
            </w:pPr>
            <w:r w:rsidRPr="002F58A1">
              <w:rPr>
                <w:b/>
                <w:bCs/>
              </w:rPr>
              <w:t>74</w:t>
            </w:r>
          </w:p>
        </w:tc>
        <w:tc>
          <w:tcPr>
            <w:tcW w:w="4770" w:type="dxa"/>
            <w:tcBorders>
              <w:top w:val="nil"/>
              <w:left w:val="nil"/>
              <w:bottom w:val="single" w:sz="4" w:space="0" w:color="auto"/>
              <w:right w:val="single" w:sz="4" w:space="0" w:color="auto"/>
            </w:tcBorders>
            <w:shd w:val="clear" w:color="auto" w:fill="auto"/>
            <w:vAlign w:val="center"/>
            <w:hideMark/>
          </w:tcPr>
          <w:p w14:paraId="0932BA9B" w14:textId="77777777" w:rsidR="00064850" w:rsidRPr="009F47CA" w:rsidRDefault="00064850" w:rsidP="002F58A1">
            <w:pPr>
              <w:pStyle w:val="Tabletext"/>
            </w:pPr>
            <w:r w:rsidRPr="009F47CA">
              <w:t>Search and Rescue</w:t>
            </w:r>
          </w:p>
        </w:tc>
      </w:tr>
      <w:tr w:rsidR="00064850" w:rsidRPr="009F47CA" w14:paraId="1BDFCFA5"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FD984B1" w14:textId="77777777" w:rsidR="00064850" w:rsidRPr="002F58A1" w:rsidRDefault="00064850" w:rsidP="002F58A1">
            <w:pPr>
              <w:pStyle w:val="Tabletext"/>
              <w:jc w:val="center"/>
              <w:rPr>
                <w:b/>
                <w:bCs/>
              </w:rPr>
            </w:pPr>
            <w:r w:rsidRPr="002F58A1">
              <w:rPr>
                <w:b/>
                <w:bCs/>
              </w:rPr>
              <w:t>24</w:t>
            </w:r>
          </w:p>
        </w:tc>
        <w:tc>
          <w:tcPr>
            <w:tcW w:w="3575" w:type="dxa"/>
            <w:tcBorders>
              <w:top w:val="nil"/>
              <w:left w:val="nil"/>
              <w:bottom w:val="single" w:sz="4" w:space="0" w:color="auto"/>
              <w:right w:val="single" w:sz="4" w:space="0" w:color="auto"/>
            </w:tcBorders>
            <w:shd w:val="clear" w:color="auto" w:fill="auto"/>
            <w:vAlign w:val="center"/>
            <w:hideMark/>
          </w:tcPr>
          <w:p w14:paraId="16C44229" w14:textId="77777777" w:rsidR="00064850" w:rsidRPr="009F47CA" w:rsidRDefault="00064850" w:rsidP="002F58A1">
            <w:pPr>
              <w:pStyle w:val="Tabletext"/>
            </w:pPr>
            <w:r w:rsidRPr="009F47CA">
              <w:t>Starboard side / Left descending bank</w:t>
            </w:r>
          </w:p>
        </w:tc>
        <w:tc>
          <w:tcPr>
            <w:tcW w:w="630" w:type="dxa"/>
            <w:tcBorders>
              <w:top w:val="nil"/>
              <w:left w:val="nil"/>
              <w:bottom w:val="single" w:sz="4" w:space="0" w:color="auto"/>
              <w:right w:val="single" w:sz="4" w:space="0" w:color="auto"/>
            </w:tcBorders>
            <w:shd w:val="clear" w:color="000000" w:fill="BFBFBF"/>
            <w:vAlign w:val="center"/>
            <w:hideMark/>
          </w:tcPr>
          <w:p w14:paraId="022AD9CB" w14:textId="77777777" w:rsidR="00064850" w:rsidRPr="002F58A1" w:rsidRDefault="00064850" w:rsidP="002F58A1">
            <w:pPr>
              <w:pStyle w:val="Tabletext"/>
              <w:jc w:val="center"/>
              <w:rPr>
                <w:b/>
                <w:bCs/>
              </w:rPr>
            </w:pPr>
            <w:r w:rsidRPr="002F58A1">
              <w:rPr>
                <w:b/>
                <w:bCs/>
              </w:rPr>
              <w:t>75</w:t>
            </w:r>
          </w:p>
        </w:tc>
        <w:tc>
          <w:tcPr>
            <w:tcW w:w="4770" w:type="dxa"/>
            <w:tcBorders>
              <w:top w:val="nil"/>
              <w:left w:val="nil"/>
              <w:bottom w:val="single" w:sz="4" w:space="0" w:color="auto"/>
              <w:right w:val="single" w:sz="4" w:space="0" w:color="auto"/>
            </w:tcBorders>
            <w:shd w:val="clear" w:color="auto" w:fill="auto"/>
            <w:vAlign w:val="center"/>
            <w:hideMark/>
          </w:tcPr>
          <w:p w14:paraId="40F1EB61" w14:textId="77777777" w:rsidR="00064850" w:rsidRPr="009F47CA" w:rsidRDefault="00064850" w:rsidP="002F58A1">
            <w:pPr>
              <w:pStyle w:val="Tabletext"/>
            </w:pPr>
            <w:r w:rsidRPr="009F47CA">
              <w:t>Pollution Response / Recovery</w:t>
            </w:r>
          </w:p>
        </w:tc>
      </w:tr>
      <w:tr w:rsidR="00064850" w:rsidRPr="009F47CA" w14:paraId="0D174FC3"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42DAA88" w14:textId="77777777" w:rsidR="00064850" w:rsidRPr="002F58A1" w:rsidRDefault="00064850" w:rsidP="002F58A1">
            <w:pPr>
              <w:pStyle w:val="Tabletext"/>
              <w:jc w:val="center"/>
              <w:rPr>
                <w:b/>
                <w:bCs/>
              </w:rPr>
            </w:pPr>
            <w:r w:rsidRPr="002F58A1">
              <w:rPr>
                <w:b/>
                <w:bCs/>
              </w:rPr>
              <w:t>25</w:t>
            </w:r>
          </w:p>
        </w:tc>
        <w:tc>
          <w:tcPr>
            <w:tcW w:w="3575" w:type="dxa"/>
            <w:tcBorders>
              <w:top w:val="nil"/>
              <w:left w:val="nil"/>
              <w:bottom w:val="single" w:sz="4" w:space="0" w:color="auto"/>
              <w:right w:val="single" w:sz="4" w:space="0" w:color="auto"/>
            </w:tcBorders>
            <w:shd w:val="clear" w:color="auto" w:fill="auto"/>
            <w:vAlign w:val="center"/>
            <w:hideMark/>
          </w:tcPr>
          <w:p w14:paraId="16F40916" w14:textId="77777777" w:rsidR="00064850" w:rsidRPr="009F47CA" w:rsidRDefault="00064850" w:rsidP="002F58A1">
            <w:pPr>
              <w:pStyle w:val="Tabletext"/>
            </w:pPr>
            <w:r w:rsidRPr="009F47CA">
              <w:t>Bifurcation / Junction, pass left-hand side</w:t>
            </w:r>
          </w:p>
        </w:tc>
        <w:tc>
          <w:tcPr>
            <w:tcW w:w="630" w:type="dxa"/>
            <w:tcBorders>
              <w:top w:val="nil"/>
              <w:left w:val="nil"/>
              <w:bottom w:val="single" w:sz="4" w:space="0" w:color="auto"/>
              <w:right w:val="single" w:sz="4" w:space="0" w:color="auto"/>
            </w:tcBorders>
            <w:shd w:val="clear" w:color="000000" w:fill="BFBFBF"/>
            <w:vAlign w:val="center"/>
            <w:hideMark/>
          </w:tcPr>
          <w:p w14:paraId="2B0D5734" w14:textId="77777777" w:rsidR="00064850" w:rsidRPr="002F58A1" w:rsidRDefault="00064850" w:rsidP="002F58A1">
            <w:pPr>
              <w:pStyle w:val="Tabletext"/>
              <w:jc w:val="center"/>
              <w:rPr>
                <w:b/>
                <w:bCs/>
              </w:rPr>
            </w:pPr>
            <w:r w:rsidRPr="002F58A1">
              <w:rPr>
                <w:b/>
                <w:bCs/>
              </w:rPr>
              <w:t>76</w:t>
            </w:r>
          </w:p>
        </w:tc>
        <w:tc>
          <w:tcPr>
            <w:tcW w:w="4770" w:type="dxa"/>
            <w:tcBorders>
              <w:top w:val="nil"/>
              <w:left w:val="nil"/>
              <w:bottom w:val="single" w:sz="4" w:space="0" w:color="auto"/>
              <w:right w:val="single" w:sz="4" w:space="0" w:color="auto"/>
            </w:tcBorders>
            <w:shd w:val="clear" w:color="auto" w:fill="auto"/>
            <w:vAlign w:val="center"/>
            <w:hideMark/>
          </w:tcPr>
          <w:p w14:paraId="39D720EF" w14:textId="77777777" w:rsidR="00064850" w:rsidRPr="009F47CA" w:rsidRDefault="00064850" w:rsidP="002F58A1">
            <w:pPr>
              <w:pStyle w:val="Tabletext"/>
            </w:pPr>
            <w:r w:rsidRPr="009F47CA">
              <w:t>Guard zone</w:t>
            </w:r>
          </w:p>
        </w:tc>
      </w:tr>
      <w:tr w:rsidR="00064850" w:rsidRPr="009F47CA" w14:paraId="3B76B207"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25BA4A2" w14:textId="77777777" w:rsidR="00064850" w:rsidRPr="002F58A1" w:rsidRDefault="00064850" w:rsidP="002F58A1">
            <w:pPr>
              <w:pStyle w:val="Tabletext"/>
              <w:jc w:val="center"/>
              <w:rPr>
                <w:b/>
                <w:bCs/>
              </w:rPr>
            </w:pPr>
            <w:r w:rsidRPr="002F58A1">
              <w:rPr>
                <w:b/>
                <w:bCs/>
              </w:rPr>
              <w:t>26</w:t>
            </w:r>
          </w:p>
        </w:tc>
        <w:tc>
          <w:tcPr>
            <w:tcW w:w="3575" w:type="dxa"/>
            <w:tcBorders>
              <w:top w:val="nil"/>
              <w:left w:val="nil"/>
              <w:bottom w:val="single" w:sz="4" w:space="0" w:color="auto"/>
              <w:right w:val="single" w:sz="4" w:space="0" w:color="auto"/>
            </w:tcBorders>
            <w:shd w:val="clear" w:color="auto" w:fill="auto"/>
            <w:vAlign w:val="center"/>
            <w:hideMark/>
          </w:tcPr>
          <w:p w14:paraId="20C7CEEB" w14:textId="77777777" w:rsidR="00064850" w:rsidRPr="009F47CA" w:rsidRDefault="00064850" w:rsidP="002F58A1">
            <w:pPr>
              <w:pStyle w:val="Tabletext"/>
            </w:pPr>
            <w:r w:rsidRPr="009F47CA">
              <w:t>Bifurcation / Junction, pass right-hand side</w:t>
            </w:r>
          </w:p>
        </w:tc>
        <w:tc>
          <w:tcPr>
            <w:tcW w:w="630" w:type="dxa"/>
            <w:tcBorders>
              <w:top w:val="nil"/>
              <w:left w:val="nil"/>
              <w:bottom w:val="single" w:sz="4" w:space="0" w:color="auto"/>
              <w:right w:val="single" w:sz="4" w:space="0" w:color="auto"/>
            </w:tcBorders>
            <w:shd w:val="clear" w:color="000000" w:fill="BFBFBF"/>
            <w:vAlign w:val="center"/>
            <w:hideMark/>
          </w:tcPr>
          <w:p w14:paraId="2C59CEB6" w14:textId="77777777" w:rsidR="00064850" w:rsidRPr="002F58A1" w:rsidRDefault="00064850" w:rsidP="002F58A1">
            <w:pPr>
              <w:pStyle w:val="Tabletext"/>
              <w:jc w:val="center"/>
              <w:rPr>
                <w:b/>
                <w:bCs/>
              </w:rPr>
            </w:pPr>
            <w:r w:rsidRPr="002F58A1">
              <w:rPr>
                <w:b/>
                <w:bCs/>
              </w:rPr>
              <w:t>77</w:t>
            </w:r>
          </w:p>
        </w:tc>
        <w:tc>
          <w:tcPr>
            <w:tcW w:w="4770" w:type="dxa"/>
            <w:tcBorders>
              <w:top w:val="nil"/>
              <w:left w:val="nil"/>
              <w:bottom w:val="single" w:sz="4" w:space="0" w:color="auto"/>
              <w:right w:val="single" w:sz="4" w:space="0" w:color="auto"/>
            </w:tcBorders>
            <w:shd w:val="clear" w:color="auto" w:fill="auto"/>
            <w:vAlign w:val="center"/>
            <w:hideMark/>
          </w:tcPr>
          <w:p w14:paraId="0C5BDE95" w14:textId="77777777" w:rsidR="00064850" w:rsidRPr="009F47CA" w:rsidRDefault="00064850" w:rsidP="002F58A1">
            <w:pPr>
              <w:pStyle w:val="Tabletext"/>
            </w:pPr>
            <w:r w:rsidRPr="009F47CA">
              <w:t>Maritime event / regatta</w:t>
            </w:r>
          </w:p>
        </w:tc>
      </w:tr>
      <w:tr w:rsidR="00064850" w:rsidRPr="009F47CA" w14:paraId="1BA3ECFC"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3987D59" w14:textId="77777777" w:rsidR="00064850" w:rsidRPr="002F58A1" w:rsidRDefault="00064850" w:rsidP="002F58A1">
            <w:pPr>
              <w:pStyle w:val="Tabletext"/>
              <w:jc w:val="center"/>
              <w:rPr>
                <w:b/>
                <w:bCs/>
              </w:rPr>
            </w:pPr>
            <w:r w:rsidRPr="002F58A1">
              <w:rPr>
                <w:b/>
                <w:bCs/>
              </w:rPr>
              <w:t>27</w:t>
            </w:r>
          </w:p>
        </w:tc>
        <w:tc>
          <w:tcPr>
            <w:tcW w:w="3575" w:type="dxa"/>
            <w:tcBorders>
              <w:top w:val="nil"/>
              <w:left w:val="nil"/>
              <w:bottom w:val="single" w:sz="4" w:space="0" w:color="auto"/>
              <w:right w:val="single" w:sz="4" w:space="0" w:color="auto"/>
            </w:tcBorders>
            <w:shd w:val="clear" w:color="auto" w:fill="auto"/>
            <w:vAlign w:val="center"/>
            <w:hideMark/>
          </w:tcPr>
          <w:p w14:paraId="1C0DB220" w14:textId="77777777" w:rsidR="00064850" w:rsidRPr="009F47CA" w:rsidRDefault="00064850" w:rsidP="002F58A1">
            <w:pPr>
              <w:pStyle w:val="Tabletext"/>
            </w:pPr>
            <w:r w:rsidRPr="009F47CA">
              <w:t>Bifurcation / Junction</w:t>
            </w:r>
          </w:p>
        </w:tc>
        <w:tc>
          <w:tcPr>
            <w:tcW w:w="630" w:type="dxa"/>
            <w:tcBorders>
              <w:top w:val="nil"/>
              <w:left w:val="nil"/>
              <w:bottom w:val="single" w:sz="4" w:space="0" w:color="auto"/>
              <w:right w:val="single" w:sz="4" w:space="0" w:color="auto"/>
            </w:tcBorders>
            <w:shd w:val="clear" w:color="000000" w:fill="BFBFBF"/>
            <w:vAlign w:val="center"/>
            <w:hideMark/>
          </w:tcPr>
          <w:p w14:paraId="54773397" w14:textId="77777777" w:rsidR="00064850" w:rsidRPr="002F58A1" w:rsidRDefault="00064850" w:rsidP="002F58A1">
            <w:pPr>
              <w:pStyle w:val="Tabletext"/>
              <w:jc w:val="center"/>
              <w:rPr>
                <w:b/>
                <w:bCs/>
              </w:rPr>
            </w:pPr>
            <w:r w:rsidRPr="002F58A1">
              <w:rPr>
                <w:b/>
                <w:bCs/>
              </w:rPr>
              <w:t>78</w:t>
            </w:r>
          </w:p>
        </w:tc>
        <w:tc>
          <w:tcPr>
            <w:tcW w:w="4770" w:type="dxa"/>
            <w:tcBorders>
              <w:top w:val="nil"/>
              <w:left w:val="nil"/>
              <w:bottom w:val="single" w:sz="4" w:space="0" w:color="auto"/>
              <w:right w:val="single" w:sz="4" w:space="0" w:color="auto"/>
            </w:tcBorders>
            <w:shd w:val="clear" w:color="auto" w:fill="auto"/>
            <w:vAlign w:val="center"/>
            <w:hideMark/>
          </w:tcPr>
          <w:p w14:paraId="7C030A02" w14:textId="77777777" w:rsidR="00064850" w:rsidRPr="009F47CA" w:rsidRDefault="00064850" w:rsidP="002F58A1">
            <w:pPr>
              <w:pStyle w:val="Tabletext"/>
            </w:pPr>
            <w:r w:rsidRPr="009F47CA">
              <w:t>Fishing</w:t>
            </w:r>
          </w:p>
        </w:tc>
      </w:tr>
      <w:tr w:rsidR="00064850" w:rsidRPr="009F47CA" w14:paraId="5798FB24"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AC73591" w14:textId="77777777" w:rsidR="00064850" w:rsidRPr="002F58A1" w:rsidRDefault="00064850" w:rsidP="002F58A1">
            <w:pPr>
              <w:pStyle w:val="Tabletext"/>
              <w:jc w:val="center"/>
              <w:rPr>
                <w:b/>
                <w:bCs/>
              </w:rPr>
            </w:pPr>
            <w:r w:rsidRPr="002F58A1">
              <w:rPr>
                <w:b/>
                <w:bCs/>
              </w:rPr>
              <w:t>28</w:t>
            </w:r>
          </w:p>
        </w:tc>
        <w:tc>
          <w:tcPr>
            <w:tcW w:w="3575" w:type="dxa"/>
            <w:tcBorders>
              <w:top w:val="nil"/>
              <w:left w:val="nil"/>
              <w:bottom w:val="single" w:sz="4" w:space="0" w:color="auto"/>
              <w:right w:val="single" w:sz="4" w:space="0" w:color="auto"/>
            </w:tcBorders>
            <w:shd w:val="clear" w:color="auto" w:fill="auto"/>
            <w:vAlign w:val="center"/>
            <w:hideMark/>
          </w:tcPr>
          <w:p w14:paraId="475EFA74"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21BB1ADF" w14:textId="77777777" w:rsidR="00064850" w:rsidRPr="002F58A1" w:rsidRDefault="00064850" w:rsidP="002F58A1">
            <w:pPr>
              <w:pStyle w:val="Tabletext"/>
              <w:jc w:val="center"/>
              <w:rPr>
                <w:b/>
                <w:bCs/>
              </w:rPr>
            </w:pPr>
            <w:r w:rsidRPr="002F58A1">
              <w:rPr>
                <w:b/>
                <w:bCs/>
              </w:rPr>
              <w:t>79</w:t>
            </w:r>
          </w:p>
        </w:tc>
        <w:tc>
          <w:tcPr>
            <w:tcW w:w="4770" w:type="dxa"/>
            <w:tcBorders>
              <w:top w:val="nil"/>
              <w:left w:val="nil"/>
              <w:bottom w:val="single" w:sz="4" w:space="0" w:color="auto"/>
              <w:right w:val="single" w:sz="4" w:space="0" w:color="auto"/>
            </w:tcBorders>
            <w:shd w:val="clear" w:color="auto" w:fill="auto"/>
            <w:vAlign w:val="center"/>
            <w:hideMark/>
          </w:tcPr>
          <w:p w14:paraId="2202919D" w14:textId="77777777" w:rsidR="00064850" w:rsidRPr="009F47CA" w:rsidRDefault="00064850" w:rsidP="002F58A1">
            <w:pPr>
              <w:pStyle w:val="Tabletext"/>
            </w:pPr>
            <w:r w:rsidRPr="009F47CA">
              <w:t>Marine mammal sighting</w:t>
            </w:r>
          </w:p>
        </w:tc>
      </w:tr>
      <w:tr w:rsidR="00064850" w:rsidRPr="009F47CA" w14:paraId="76A0F6C4"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2E77C61" w14:textId="77777777" w:rsidR="00064850" w:rsidRPr="002F58A1" w:rsidRDefault="00064850" w:rsidP="002F58A1">
            <w:pPr>
              <w:pStyle w:val="Tabletext"/>
              <w:jc w:val="center"/>
              <w:rPr>
                <w:b/>
                <w:bCs/>
              </w:rPr>
            </w:pPr>
            <w:r w:rsidRPr="002F58A1">
              <w:rPr>
                <w:b/>
                <w:bCs/>
              </w:rPr>
              <w:t>29</w:t>
            </w:r>
          </w:p>
        </w:tc>
        <w:tc>
          <w:tcPr>
            <w:tcW w:w="3575" w:type="dxa"/>
            <w:tcBorders>
              <w:top w:val="nil"/>
              <w:left w:val="nil"/>
              <w:bottom w:val="single" w:sz="4" w:space="0" w:color="auto"/>
              <w:right w:val="single" w:sz="4" w:space="0" w:color="auto"/>
            </w:tcBorders>
            <w:shd w:val="clear" w:color="auto" w:fill="auto"/>
            <w:vAlign w:val="center"/>
            <w:hideMark/>
          </w:tcPr>
          <w:p w14:paraId="259B6916" w14:textId="77777777" w:rsidR="00064850" w:rsidRPr="009F47CA" w:rsidRDefault="00064850" w:rsidP="002F58A1">
            <w:pPr>
              <w:pStyle w:val="Tabletext"/>
            </w:pPr>
            <w:r w:rsidRPr="009F47CA">
              <w:t>Danger point or obstacle</w:t>
            </w:r>
          </w:p>
        </w:tc>
        <w:tc>
          <w:tcPr>
            <w:tcW w:w="630" w:type="dxa"/>
            <w:tcBorders>
              <w:top w:val="nil"/>
              <w:left w:val="nil"/>
              <w:bottom w:val="single" w:sz="4" w:space="0" w:color="auto"/>
              <w:right w:val="single" w:sz="4" w:space="0" w:color="auto"/>
            </w:tcBorders>
            <w:shd w:val="clear" w:color="000000" w:fill="BFBFBF"/>
            <w:vAlign w:val="center"/>
            <w:hideMark/>
          </w:tcPr>
          <w:p w14:paraId="561B2E48" w14:textId="77777777" w:rsidR="00064850" w:rsidRPr="002F58A1" w:rsidRDefault="00064850" w:rsidP="002F58A1">
            <w:pPr>
              <w:pStyle w:val="Tabletext"/>
              <w:jc w:val="center"/>
              <w:rPr>
                <w:b/>
                <w:bCs/>
              </w:rPr>
            </w:pPr>
            <w:r w:rsidRPr="002F58A1">
              <w:rPr>
                <w:b/>
                <w:bCs/>
              </w:rPr>
              <w:t>80</w:t>
            </w:r>
          </w:p>
        </w:tc>
        <w:tc>
          <w:tcPr>
            <w:tcW w:w="4770" w:type="dxa"/>
            <w:tcBorders>
              <w:top w:val="nil"/>
              <w:left w:val="nil"/>
              <w:bottom w:val="single" w:sz="4" w:space="0" w:color="auto"/>
              <w:right w:val="single" w:sz="4" w:space="0" w:color="auto"/>
            </w:tcBorders>
            <w:shd w:val="clear" w:color="auto" w:fill="auto"/>
            <w:vAlign w:val="center"/>
            <w:hideMark/>
          </w:tcPr>
          <w:p w14:paraId="6BCB7052" w14:textId="77777777" w:rsidR="00064850" w:rsidRPr="009F47CA" w:rsidRDefault="00064850" w:rsidP="002F58A1">
            <w:pPr>
              <w:pStyle w:val="Tabletext"/>
            </w:pPr>
            <w:r w:rsidRPr="009F47CA">
              <w:t> </w:t>
            </w:r>
          </w:p>
        </w:tc>
      </w:tr>
      <w:tr w:rsidR="00064850" w:rsidRPr="009F47CA" w14:paraId="2ABD0061"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1827BC82" w14:textId="77777777" w:rsidR="00064850" w:rsidRPr="002F58A1" w:rsidRDefault="00064850" w:rsidP="002F58A1">
            <w:pPr>
              <w:pStyle w:val="Tabletext"/>
              <w:jc w:val="center"/>
              <w:rPr>
                <w:b/>
                <w:bCs/>
              </w:rPr>
            </w:pPr>
            <w:r w:rsidRPr="002F58A1">
              <w:rPr>
                <w:b/>
                <w:bCs/>
              </w:rPr>
              <w:t>30</w:t>
            </w:r>
          </w:p>
        </w:tc>
        <w:tc>
          <w:tcPr>
            <w:tcW w:w="3575" w:type="dxa"/>
            <w:tcBorders>
              <w:top w:val="nil"/>
              <w:left w:val="nil"/>
              <w:bottom w:val="single" w:sz="4" w:space="0" w:color="auto"/>
              <w:right w:val="single" w:sz="4" w:space="0" w:color="auto"/>
            </w:tcBorders>
            <w:shd w:val="clear" w:color="auto" w:fill="auto"/>
            <w:vAlign w:val="center"/>
            <w:hideMark/>
          </w:tcPr>
          <w:p w14:paraId="47779214" w14:textId="77777777" w:rsidR="00064850" w:rsidRPr="009F47CA" w:rsidRDefault="00064850" w:rsidP="002F58A1">
            <w:pPr>
              <w:pStyle w:val="Tabletext"/>
            </w:pPr>
            <w:r w:rsidRPr="009F47CA">
              <w:t>Danger point or obstacle right-hand side</w:t>
            </w:r>
          </w:p>
        </w:tc>
        <w:tc>
          <w:tcPr>
            <w:tcW w:w="630" w:type="dxa"/>
            <w:tcBorders>
              <w:top w:val="nil"/>
              <w:left w:val="nil"/>
              <w:bottom w:val="single" w:sz="4" w:space="0" w:color="auto"/>
              <w:right w:val="single" w:sz="4" w:space="0" w:color="auto"/>
            </w:tcBorders>
            <w:shd w:val="clear" w:color="000000" w:fill="BFBFBF"/>
            <w:vAlign w:val="center"/>
            <w:hideMark/>
          </w:tcPr>
          <w:p w14:paraId="512BF4B6" w14:textId="77777777" w:rsidR="00064850" w:rsidRPr="002F58A1" w:rsidRDefault="00064850" w:rsidP="002F58A1">
            <w:pPr>
              <w:pStyle w:val="Tabletext"/>
              <w:jc w:val="center"/>
              <w:rPr>
                <w:b/>
                <w:bCs/>
              </w:rPr>
            </w:pPr>
            <w:r w:rsidRPr="002F58A1">
              <w:rPr>
                <w:b/>
                <w:bCs/>
              </w:rPr>
              <w:t>81</w:t>
            </w:r>
          </w:p>
        </w:tc>
        <w:tc>
          <w:tcPr>
            <w:tcW w:w="4770" w:type="dxa"/>
            <w:tcBorders>
              <w:top w:val="nil"/>
              <w:left w:val="nil"/>
              <w:bottom w:val="single" w:sz="4" w:space="0" w:color="auto"/>
              <w:right w:val="single" w:sz="4" w:space="0" w:color="auto"/>
            </w:tcBorders>
            <w:shd w:val="clear" w:color="auto" w:fill="auto"/>
            <w:vAlign w:val="center"/>
            <w:hideMark/>
          </w:tcPr>
          <w:p w14:paraId="1E57D617" w14:textId="77777777" w:rsidR="00064850" w:rsidRPr="009F47CA" w:rsidRDefault="00064850" w:rsidP="002F58A1">
            <w:pPr>
              <w:pStyle w:val="Tabletext"/>
            </w:pPr>
            <w:r w:rsidRPr="009F47CA">
              <w:t>Observation / sampling station</w:t>
            </w:r>
          </w:p>
        </w:tc>
      </w:tr>
      <w:tr w:rsidR="00064850" w:rsidRPr="009F47CA" w14:paraId="5582E08D"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FC462C7" w14:textId="77777777" w:rsidR="00064850" w:rsidRPr="002F58A1" w:rsidRDefault="00064850" w:rsidP="002F58A1">
            <w:pPr>
              <w:pStyle w:val="Tabletext"/>
              <w:jc w:val="center"/>
              <w:rPr>
                <w:b/>
                <w:bCs/>
              </w:rPr>
            </w:pPr>
            <w:r w:rsidRPr="002F58A1">
              <w:rPr>
                <w:b/>
                <w:bCs/>
              </w:rPr>
              <w:t>31</w:t>
            </w:r>
          </w:p>
        </w:tc>
        <w:tc>
          <w:tcPr>
            <w:tcW w:w="3575" w:type="dxa"/>
            <w:tcBorders>
              <w:top w:val="nil"/>
              <w:left w:val="nil"/>
              <w:bottom w:val="single" w:sz="4" w:space="0" w:color="auto"/>
              <w:right w:val="single" w:sz="4" w:space="0" w:color="auto"/>
            </w:tcBorders>
            <w:shd w:val="clear" w:color="auto" w:fill="auto"/>
            <w:vAlign w:val="center"/>
            <w:hideMark/>
          </w:tcPr>
          <w:p w14:paraId="1C0E4875" w14:textId="77777777" w:rsidR="00064850" w:rsidRPr="009F47CA" w:rsidRDefault="00064850" w:rsidP="002F58A1">
            <w:pPr>
              <w:pStyle w:val="Tabletext"/>
            </w:pPr>
            <w:r w:rsidRPr="009F47CA">
              <w:t>Danger point or obstacle left-hand side</w:t>
            </w:r>
          </w:p>
        </w:tc>
        <w:tc>
          <w:tcPr>
            <w:tcW w:w="630" w:type="dxa"/>
            <w:tcBorders>
              <w:top w:val="nil"/>
              <w:left w:val="nil"/>
              <w:bottom w:val="single" w:sz="4" w:space="0" w:color="auto"/>
              <w:right w:val="single" w:sz="4" w:space="0" w:color="auto"/>
            </w:tcBorders>
            <w:shd w:val="clear" w:color="000000" w:fill="BFBFBF"/>
            <w:vAlign w:val="center"/>
            <w:hideMark/>
          </w:tcPr>
          <w:p w14:paraId="6AFE7403" w14:textId="77777777" w:rsidR="00064850" w:rsidRPr="002F58A1" w:rsidRDefault="00064850" w:rsidP="002F58A1">
            <w:pPr>
              <w:pStyle w:val="Tabletext"/>
              <w:jc w:val="center"/>
              <w:rPr>
                <w:b/>
                <w:bCs/>
              </w:rPr>
            </w:pPr>
            <w:r w:rsidRPr="002F58A1">
              <w:rPr>
                <w:b/>
                <w:bCs/>
              </w:rPr>
              <w:t>82</w:t>
            </w:r>
          </w:p>
        </w:tc>
        <w:tc>
          <w:tcPr>
            <w:tcW w:w="4770" w:type="dxa"/>
            <w:tcBorders>
              <w:top w:val="nil"/>
              <w:left w:val="nil"/>
              <w:bottom w:val="single" w:sz="4" w:space="0" w:color="auto"/>
              <w:right w:val="single" w:sz="4" w:space="0" w:color="auto"/>
            </w:tcBorders>
            <w:shd w:val="clear" w:color="auto" w:fill="auto"/>
            <w:vAlign w:val="center"/>
            <w:hideMark/>
          </w:tcPr>
          <w:p w14:paraId="3EB58A2E" w14:textId="77777777" w:rsidR="00064850" w:rsidRPr="009F47CA" w:rsidRDefault="00064850" w:rsidP="002F58A1">
            <w:pPr>
              <w:pStyle w:val="Tabletext"/>
            </w:pPr>
            <w:r w:rsidRPr="009F47CA">
              <w:t>End of towed line / cable / net / object / system</w:t>
            </w:r>
          </w:p>
        </w:tc>
      </w:tr>
      <w:tr w:rsidR="00064850" w:rsidRPr="009F47CA" w14:paraId="1143639E"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18ED52E6" w14:textId="77777777" w:rsidR="00064850" w:rsidRPr="002F58A1" w:rsidRDefault="00064850" w:rsidP="002F58A1">
            <w:pPr>
              <w:pStyle w:val="Tabletext"/>
              <w:jc w:val="center"/>
              <w:rPr>
                <w:b/>
                <w:bCs/>
              </w:rPr>
            </w:pPr>
            <w:r w:rsidRPr="002F58A1">
              <w:rPr>
                <w:b/>
                <w:bCs/>
              </w:rPr>
              <w:t>32</w:t>
            </w:r>
          </w:p>
        </w:tc>
        <w:tc>
          <w:tcPr>
            <w:tcW w:w="3575" w:type="dxa"/>
            <w:tcBorders>
              <w:top w:val="nil"/>
              <w:left w:val="nil"/>
              <w:bottom w:val="single" w:sz="4" w:space="0" w:color="auto"/>
              <w:right w:val="single" w:sz="4" w:space="0" w:color="auto"/>
            </w:tcBorders>
            <w:shd w:val="clear" w:color="auto" w:fill="auto"/>
            <w:vAlign w:val="center"/>
            <w:hideMark/>
          </w:tcPr>
          <w:p w14:paraId="6391F494" w14:textId="77777777" w:rsidR="00064850" w:rsidRPr="000F42E0" w:rsidRDefault="00064850" w:rsidP="002F58A1">
            <w:pPr>
              <w:pStyle w:val="Tabletext"/>
              <w:rPr>
                <w:lang w:val="fr-CH"/>
              </w:rPr>
            </w:pPr>
            <w:r w:rsidRPr="000F42E0">
              <w:rPr>
                <w:lang w:val="fr-CH"/>
              </w:rPr>
              <w:t>Danger point or obstacle bifurcation</w:t>
            </w:r>
          </w:p>
        </w:tc>
        <w:tc>
          <w:tcPr>
            <w:tcW w:w="630" w:type="dxa"/>
            <w:tcBorders>
              <w:top w:val="nil"/>
              <w:left w:val="nil"/>
              <w:bottom w:val="single" w:sz="4" w:space="0" w:color="auto"/>
              <w:right w:val="single" w:sz="4" w:space="0" w:color="auto"/>
            </w:tcBorders>
            <w:shd w:val="clear" w:color="000000" w:fill="BFBFBF"/>
            <w:vAlign w:val="center"/>
            <w:hideMark/>
          </w:tcPr>
          <w:p w14:paraId="7160C65A" w14:textId="77777777" w:rsidR="00064850" w:rsidRPr="002F58A1" w:rsidRDefault="00064850" w:rsidP="002F58A1">
            <w:pPr>
              <w:pStyle w:val="Tabletext"/>
              <w:jc w:val="center"/>
              <w:rPr>
                <w:b/>
                <w:bCs/>
              </w:rPr>
            </w:pPr>
            <w:r w:rsidRPr="002F58A1">
              <w:rPr>
                <w:b/>
                <w:bCs/>
              </w:rPr>
              <w:t>83</w:t>
            </w:r>
          </w:p>
        </w:tc>
        <w:tc>
          <w:tcPr>
            <w:tcW w:w="4770" w:type="dxa"/>
            <w:tcBorders>
              <w:top w:val="nil"/>
              <w:left w:val="nil"/>
              <w:bottom w:val="single" w:sz="4" w:space="0" w:color="auto"/>
              <w:right w:val="single" w:sz="4" w:space="0" w:color="auto"/>
            </w:tcBorders>
            <w:shd w:val="clear" w:color="auto" w:fill="auto"/>
            <w:vAlign w:val="center"/>
            <w:hideMark/>
          </w:tcPr>
          <w:p w14:paraId="28A65CD0" w14:textId="77777777" w:rsidR="00064850" w:rsidRPr="009F47CA" w:rsidRDefault="00064850" w:rsidP="002F58A1">
            <w:pPr>
              <w:pStyle w:val="Tabletext"/>
            </w:pPr>
            <w:r w:rsidRPr="009F47CA">
              <w:t>Fishing net indicator</w:t>
            </w:r>
          </w:p>
        </w:tc>
      </w:tr>
      <w:tr w:rsidR="00064850" w:rsidRPr="009F47CA" w14:paraId="11957E94"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615165E2" w14:textId="77777777" w:rsidR="00064850" w:rsidRPr="002F58A1" w:rsidRDefault="00064850" w:rsidP="002F58A1">
            <w:pPr>
              <w:pStyle w:val="Tabletext"/>
              <w:jc w:val="center"/>
              <w:rPr>
                <w:b/>
                <w:bCs/>
              </w:rPr>
            </w:pPr>
            <w:r w:rsidRPr="002F58A1">
              <w:rPr>
                <w:b/>
                <w:bCs/>
              </w:rPr>
              <w:t>33</w:t>
            </w:r>
          </w:p>
        </w:tc>
        <w:tc>
          <w:tcPr>
            <w:tcW w:w="3575" w:type="dxa"/>
            <w:tcBorders>
              <w:top w:val="nil"/>
              <w:left w:val="nil"/>
              <w:bottom w:val="single" w:sz="4" w:space="0" w:color="auto"/>
              <w:right w:val="single" w:sz="4" w:space="0" w:color="auto"/>
            </w:tcBorders>
            <w:shd w:val="clear" w:color="000000" w:fill="FFFFFF"/>
            <w:vAlign w:val="center"/>
            <w:hideMark/>
          </w:tcPr>
          <w:p w14:paraId="0ABE85DE" w14:textId="77777777" w:rsidR="00064850" w:rsidRPr="009F47CA" w:rsidRDefault="00064850" w:rsidP="002F58A1">
            <w:pPr>
              <w:pStyle w:val="Tabletext"/>
            </w:pPr>
            <w:r w:rsidRPr="009F47CA">
              <w:t>Isolated danger</w:t>
            </w:r>
          </w:p>
        </w:tc>
        <w:tc>
          <w:tcPr>
            <w:tcW w:w="630" w:type="dxa"/>
            <w:tcBorders>
              <w:top w:val="nil"/>
              <w:left w:val="nil"/>
              <w:bottom w:val="single" w:sz="4" w:space="0" w:color="auto"/>
              <w:right w:val="single" w:sz="4" w:space="0" w:color="auto"/>
            </w:tcBorders>
            <w:shd w:val="clear" w:color="000000" w:fill="BFBFBF"/>
            <w:vAlign w:val="center"/>
            <w:hideMark/>
          </w:tcPr>
          <w:p w14:paraId="4A22454D" w14:textId="77777777" w:rsidR="00064850" w:rsidRPr="002F58A1" w:rsidRDefault="00064850" w:rsidP="002F58A1">
            <w:pPr>
              <w:pStyle w:val="Tabletext"/>
              <w:jc w:val="center"/>
              <w:rPr>
                <w:b/>
                <w:bCs/>
              </w:rPr>
            </w:pPr>
            <w:r w:rsidRPr="002F58A1">
              <w:rPr>
                <w:b/>
                <w:bCs/>
              </w:rPr>
              <w:t>84</w:t>
            </w:r>
          </w:p>
        </w:tc>
        <w:tc>
          <w:tcPr>
            <w:tcW w:w="4770" w:type="dxa"/>
            <w:tcBorders>
              <w:top w:val="nil"/>
              <w:left w:val="nil"/>
              <w:bottom w:val="single" w:sz="4" w:space="0" w:color="auto"/>
              <w:right w:val="single" w:sz="4" w:space="0" w:color="auto"/>
            </w:tcBorders>
            <w:shd w:val="clear" w:color="auto" w:fill="auto"/>
            <w:vAlign w:val="center"/>
            <w:hideMark/>
          </w:tcPr>
          <w:p w14:paraId="1FC988E5" w14:textId="77777777" w:rsidR="00064850" w:rsidRPr="009F47CA" w:rsidRDefault="00064850" w:rsidP="002F58A1">
            <w:pPr>
              <w:pStyle w:val="Tabletext"/>
            </w:pPr>
            <w:r w:rsidRPr="009F47CA">
              <w:t>Derelict vessel / object</w:t>
            </w:r>
          </w:p>
        </w:tc>
      </w:tr>
      <w:tr w:rsidR="00064850" w:rsidRPr="009F47CA" w14:paraId="3F3199F4"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F25AEE3" w14:textId="77777777" w:rsidR="00064850" w:rsidRPr="002F58A1" w:rsidRDefault="00064850" w:rsidP="002F58A1">
            <w:pPr>
              <w:pStyle w:val="Tabletext"/>
              <w:jc w:val="center"/>
              <w:rPr>
                <w:b/>
                <w:bCs/>
              </w:rPr>
            </w:pPr>
            <w:r w:rsidRPr="002F58A1">
              <w:rPr>
                <w:b/>
                <w:bCs/>
              </w:rPr>
              <w:t>34</w:t>
            </w:r>
          </w:p>
        </w:tc>
        <w:tc>
          <w:tcPr>
            <w:tcW w:w="3575" w:type="dxa"/>
            <w:tcBorders>
              <w:top w:val="nil"/>
              <w:left w:val="nil"/>
              <w:bottom w:val="single" w:sz="4" w:space="0" w:color="auto"/>
              <w:right w:val="single" w:sz="4" w:space="0" w:color="auto"/>
            </w:tcBorders>
            <w:shd w:val="clear" w:color="auto" w:fill="auto"/>
            <w:vAlign w:val="center"/>
            <w:hideMark/>
          </w:tcPr>
          <w:p w14:paraId="53B2FA01" w14:textId="77777777" w:rsidR="00064850" w:rsidRPr="009F47CA" w:rsidRDefault="00064850" w:rsidP="002F58A1">
            <w:pPr>
              <w:pStyle w:val="Tabletext"/>
            </w:pPr>
            <w:r w:rsidRPr="009F47CA">
              <w:t>Wreck</w:t>
            </w:r>
          </w:p>
        </w:tc>
        <w:tc>
          <w:tcPr>
            <w:tcW w:w="630" w:type="dxa"/>
            <w:tcBorders>
              <w:top w:val="nil"/>
              <w:left w:val="nil"/>
              <w:bottom w:val="single" w:sz="4" w:space="0" w:color="auto"/>
              <w:right w:val="single" w:sz="4" w:space="0" w:color="auto"/>
            </w:tcBorders>
            <w:shd w:val="clear" w:color="000000" w:fill="BFBFBF"/>
            <w:vAlign w:val="center"/>
            <w:hideMark/>
          </w:tcPr>
          <w:p w14:paraId="142DD367" w14:textId="77777777" w:rsidR="00064850" w:rsidRPr="002F58A1" w:rsidRDefault="00064850" w:rsidP="002F58A1">
            <w:pPr>
              <w:pStyle w:val="Tabletext"/>
              <w:jc w:val="center"/>
              <w:rPr>
                <w:b/>
                <w:bCs/>
              </w:rPr>
            </w:pPr>
            <w:r w:rsidRPr="002F58A1">
              <w:rPr>
                <w:b/>
                <w:bCs/>
              </w:rPr>
              <w:t>85</w:t>
            </w:r>
          </w:p>
        </w:tc>
        <w:tc>
          <w:tcPr>
            <w:tcW w:w="4770" w:type="dxa"/>
            <w:tcBorders>
              <w:top w:val="nil"/>
              <w:left w:val="nil"/>
              <w:bottom w:val="single" w:sz="4" w:space="0" w:color="auto"/>
              <w:right w:val="single" w:sz="4" w:space="0" w:color="auto"/>
            </w:tcBorders>
            <w:shd w:val="clear" w:color="auto" w:fill="auto"/>
            <w:vAlign w:val="center"/>
            <w:hideMark/>
          </w:tcPr>
          <w:p w14:paraId="3D13E47E" w14:textId="77777777" w:rsidR="00064850" w:rsidRPr="009F47CA" w:rsidRDefault="00064850" w:rsidP="002F58A1">
            <w:pPr>
              <w:pStyle w:val="Tabletext"/>
            </w:pPr>
            <w:r w:rsidRPr="009F47CA">
              <w:t>Vessel in distress</w:t>
            </w:r>
          </w:p>
        </w:tc>
      </w:tr>
      <w:tr w:rsidR="00064850" w:rsidRPr="009F47CA" w14:paraId="32D1B055"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6CEBF9DC" w14:textId="77777777" w:rsidR="00064850" w:rsidRPr="002F58A1" w:rsidRDefault="00064850" w:rsidP="002F58A1">
            <w:pPr>
              <w:pStyle w:val="Tabletext"/>
              <w:jc w:val="center"/>
              <w:rPr>
                <w:b/>
                <w:bCs/>
              </w:rPr>
            </w:pPr>
            <w:r w:rsidRPr="002F58A1">
              <w:rPr>
                <w:b/>
                <w:bCs/>
              </w:rPr>
              <w:t>35</w:t>
            </w:r>
          </w:p>
        </w:tc>
        <w:tc>
          <w:tcPr>
            <w:tcW w:w="3575" w:type="dxa"/>
            <w:tcBorders>
              <w:top w:val="nil"/>
              <w:left w:val="nil"/>
              <w:bottom w:val="single" w:sz="4" w:space="0" w:color="auto"/>
              <w:right w:val="single" w:sz="4" w:space="0" w:color="auto"/>
            </w:tcBorders>
            <w:shd w:val="clear" w:color="000000" w:fill="FFFFFF"/>
            <w:vAlign w:val="center"/>
            <w:hideMark/>
          </w:tcPr>
          <w:p w14:paraId="33DD4D0E" w14:textId="77777777" w:rsidR="00064850" w:rsidRPr="009F47CA" w:rsidRDefault="00064850" w:rsidP="002F58A1">
            <w:pPr>
              <w:pStyle w:val="Tabletext"/>
            </w:pPr>
            <w:r w:rsidRPr="009F47CA">
              <w:t>Safe water / No danger</w:t>
            </w:r>
          </w:p>
        </w:tc>
        <w:tc>
          <w:tcPr>
            <w:tcW w:w="630" w:type="dxa"/>
            <w:tcBorders>
              <w:top w:val="nil"/>
              <w:left w:val="nil"/>
              <w:bottom w:val="single" w:sz="4" w:space="0" w:color="auto"/>
              <w:right w:val="single" w:sz="4" w:space="0" w:color="auto"/>
            </w:tcBorders>
            <w:shd w:val="clear" w:color="000000" w:fill="BFBFBF"/>
            <w:vAlign w:val="center"/>
            <w:hideMark/>
          </w:tcPr>
          <w:p w14:paraId="4BE1EDB9" w14:textId="77777777" w:rsidR="00064850" w:rsidRPr="002F58A1" w:rsidRDefault="00064850" w:rsidP="002F58A1">
            <w:pPr>
              <w:pStyle w:val="Tabletext"/>
              <w:jc w:val="center"/>
              <w:rPr>
                <w:b/>
                <w:bCs/>
              </w:rPr>
            </w:pPr>
            <w:r w:rsidRPr="002F58A1">
              <w:rPr>
                <w:b/>
                <w:bCs/>
              </w:rPr>
              <w:t>86</w:t>
            </w:r>
          </w:p>
        </w:tc>
        <w:tc>
          <w:tcPr>
            <w:tcW w:w="4770" w:type="dxa"/>
            <w:tcBorders>
              <w:top w:val="nil"/>
              <w:left w:val="nil"/>
              <w:bottom w:val="single" w:sz="4" w:space="0" w:color="auto"/>
              <w:right w:val="single" w:sz="4" w:space="0" w:color="auto"/>
            </w:tcBorders>
            <w:shd w:val="clear" w:color="auto" w:fill="auto"/>
            <w:vAlign w:val="center"/>
            <w:hideMark/>
          </w:tcPr>
          <w:p w14:paraId="3569B1AB" w14:textId="77777777" w:rsidR="00064850" w:rsidRPr="009F47CA" w:rsidRDefault="00064850" w:rsidP="002F58A1">
            <w:pPr>
              <w:pStyle w:val="Tabletext"/>
            </w:pPr>
            <w:r w:rsidRPr="009F47CA">
              <w:t> </w:t>
            </w:r>
          </w:p>
        </w:tc>
      </w:tr>
      <w:tr w:rsidR="00064850" w:rsidRPr="009F47CA" w14:paraId="403EE101"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1668419" w14:textId="77777777" w:rsidR="00064850" w:rsidRPr="002F58A1" w:rsidRDefault="00064850" w:rsidP="002F58A1">
            <w:pPr>
              <w:pStyle w:val="Tabletext"/>
              <w:jc w:val="center"/>
              <w:rPr>
                <w:b/>
                <w:bCs/>
              </w:rPr>
            </w:pPr>
            <w:r w:rsidRPr="002F58A1">
              <w:rPr>
                <w:b/>
                <w:bCs/>
              </w:rPr>
              <w:t>36</w:t>
            </w:r>
          </w:p>
        </w:tc>
        <w:tc>
          <w:tcPr>
            <w:tcW w:w="3575" w:type="dxa"/>
            <w:tcBorders>
              <w:top w:val="nil"/>
              <w:left w:val="nil"/>
              <w:bottom w:val="single" w:sz="4" w:space="0" w:color="auto"/>
              <w:right w:val="single" w:sz="4" w:space="0" w:color="auto"/>
            </w:tcBorders>
            <w:shd w:val="clear" w:color="auto" w:fill="auto"/>
            <w:vAlign w:val="center"/>
            <w:hideMark/>
          </w:tcPr>
          <w:p w14:paraId="44E6770B"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5871B12B" w14:textId="77777777" w:rsidR="00064850" w:rsidRPr="002F58A1" w:rsidRDefault="00064850" w:rsidP="002F58A1">
            <w:pPr>
              <w:pStyle w:val="Tabletext"/>
              <w:jc w:val="center"/>
              <w:rPr>
                <w:b/>
                <w:bCs/>
              </w:rPr>
            </w:pPr>
            <w:r w:rsidRPr="002F58A1">
              <w:rPr>
                <w:b/>
                <w:bCs/>
              </w:rPr>
              <w:t>87</w:t>
            </w:r>
          </w:p>
        </w:tc>
        <w:tc>
          <w:tcPr>
            <w:tcW w:w="4770" w:type="dxa"/>
            <w:tcBorders>
              <w:top w:val="nil"/>
              <w:left w:val="nil"/>
              <w:bottom w:val="single" w:sz="4" w:space="0" w:color="auto"/>
              <w:right w:val="single" w:sz="4" w:space="0" w:color="auto"/>
            </w:tcBorders>
            <w:shd w:val="clear" w:color="auto" w:fill="auto"/>
            <w:vAlign w:val="center"/>
            <w:hideMark/>
          </w:tcPr>
          <w:p w14:paraId="1CA6A619" w14:textId="77777777" w:rsidR="00064850" w:rsidRPr="009F47CA" w:rsidRDefault="00064850" w:rsidP="002F58A1">
            <w:pPr>
              <w:pStyle w:val="Tabletext"/>
            </w:pPr>
            <w:r w:rsidRPr="009F47CA">
              <w:t>Iceberg / ice floe</w:t>
            </w:r>
          </w:p>
        </w:tc>
      </w:tr>
      <w:tr w:rsidR="00064850" w:rsidRPr="009F47CA" w14:paraId="120667E2"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474AA79F" w14:textId="77777777" w:rsidR="00064850" w:rsidRPr="002F58A1" w:rsidRDefault="00064850" w:rsidP="002F58A1">
            <w:pPr>
              <w:pStyle w:val="Tabletext"/>
              <w:jc w:val="center"/>
              <w:rPr>
                <w:b/>
                <w:bCs/>
              </w:rPr>
            </w:pPr>
            <w:r w:rsidRPr="002F58A1">
              <w:rPr>
                <w:b/>
                <w:bCs/>
              </w:rPr>
              <w:t>37</w:t>
            </w:r>
          </w:p>
        </w:tc>
        <w:tc>
          <w:tcPr>
            <w:tcW w:w="3575" w:type="dxa"/>
            <w:tcBorders>
              <w:top w:val="nil"/>
              <w:left w:val="nil"/>
              <w:bottom w:val="single" w:sz="4" w:space="0" w:color="auto"/>
              <w:right w:val="single" w:sz="4" w:space="0" w:color="auto"/>
            </w:tcBorders>
            <w:shd w:val="clear" w:color="auto" w:fill="auto"/>
            <w:vAlign w:val="center"/>
            <w:hideMark/>
          </w:tcPr>
          <w:p w14:paraId="160D6AD0"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1BC75E32" w14:textId="77777777" w:rsidR="00064850" w:rsidRPr="002F58A1" w:rsidRDefault="00064850" w:rsidP="002F58A1">
            <w:pPr>
              <w:pStyle w:val="Tabletext"/>
              <w:jc w:val="center"/>
              <w:rPr>
                <w:b/>
                <w:bCs/>
              </w:rPr>
            </w:pPr>
            <w:r w:rsidRPr="002F58A1">
              <w:rPr>
                <w:b/>
                <w:bCs/>
              </w:rPr>
              <w:t>88</w:t>
            </w:r>
          </w:p>
        </w:tc>
        <w:tc>
          <w:tcPr>
            <w:tcW w:w="4770" w:type="dxa"/>
            <w:tcBorders>
              <w:top w:val="nil"/>
              <w:left w:val="nil"/>
              <w:bottom w:val="single" w:sz="4" w:space="0" w:color="auto"/>
              <w:right w:val="single" w:sz="4" w:space="0" w:color="auto"/>
            </w:tcBorders>
            <w:shd w:val="clear" w:color="auto" w:fill="auto"/>
            <w:vAlign w:val="center"/>
            <w:hideMark/>
          </w:tcPr>
          <w:p w14:paraId="4A755338" w14:textId="77777777" w:rsidR="00064850" w:rsidRPr="009F47CA" w:rsidRDefault="00064850" w:rsidP="002F58A1">
            <w:pPr>
              <w:pStyle w:val="Tabletext"/>
            </w:pPr>
            <w:r w:rsidRPr="009F47CA">
              <w:t>Persons /divers / swimmers on the water</w:t>
            </w:r>
          </w:p>
        </w:tc>
      </w:tr>
      <w:tr w:rsidR="00064850" w:rsidRPr="009F47CA" w14:paraId="22E98E26"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1ACC0918" w14:textId="77777777" w:rsidR="00064850" w:rsidRPr="002F58A1" w:rsidRDefault="00064850" w:rsidP="002F58A1">
            <w:pPr>
              <w:pStyle w:val="Tabletext"/>
              <w:jc w:val="center"/>
              <w:rPr>
                <w:b/>
                <w:bCs/>
              </w:rPr>
            </w:pPr>
            <w:r w:rsidRPr="002F58A1">
              <w:rPr>
                <w:b/>
                <w:bCs/>
              </w:rPr>
              <w:t>38</w:t>
            </w:r>
          </w:p>
        </w:tc>
        <w:tc>
          <w:tcPr>
            <w:tcW w:w="3575" w:type="dxa"/>
            <w:tcBorders>
              <w:top w:val="nil"/>
              <w:left w:val="nil"/>
              <w:bottom w:val="single" w:sz="4" w:space="0" w:color="auto"/>
              <w:right w:val="single" w:sz="4" w:space="0" w:color="auto"/>
            </w:tcBorders>
            <w:shd w:val="clear" w:color="auto" w:fill="auto"/>
            <w:vAlign w:val="center"/>
            <w:hideMark/>
          </w:tcPr>
          <w:p w14:paraId="208595D8"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3FD234D1" w14:textId="77777777" w:rsidR="00064850" w:rsidRPr="002F58A1" w:rsidRDefault="00064850" w:rsidP="002F58A1">
            <w:pPr>
              <w:pStyle w:val="Tabletext"/>
              <w:jc w:val="center"/>
              <w:rPr>
                <w:b/>
                <w:bCs/>
              </w:rPr>
            </w:pPr>
            <w:r w:rsidRPr="002F58A1">
              <w:rPr>
                <w:b/>
                <w:bCs/>
              </w:rPr>
              <w:t>89</w:t>
            </w:r>
          </w:p>
        </w:tc>
        <w:tc>
          <w:tcPr>
            <w:tcW w:w="4770" w:type="dxa"/>
            <w:tcBorders>
              <w:top w:val="nil"/>
              <w:left w:val="nil"/>
              <w:bottom w:val="single" w:sz="4" w:space="0" w:color="auto"/>
              <w:right w:val="single" w:sz="4" w:space="0" w:color="auto"/>
            </w:tcBorders>
            <w:shd w:val="clear" w:color="auto" w:fill="auto"/>
            <w:vAlign w:val="center"/>
            <w:hideMark/>
          </w:tcPr>
          <w:p w14:paraId="7E411C59" w14:textId="77777777" w:rsidR="00064850" w:rsidRPr="009F47CA" w:rsidRDefault="00064850" w:rsidP="002F58A1">
            <w:pPr>
              <w:pStyle w:val="Tabletext"/>
            </w:pPr>
            <w:r w:rsidRPr="009F47CA">
              <w:t> </w:t>
            </w:r>
          </w:p>
        </w:tc>
      </w:tr>
      <w:tr w:rsidR="00064850" w:rsidRPr="009F47CA" w14:paraId="6D404EB9"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4FF1F8B" w14:textId="77777777" w:rsidR="00064850" w:rsidRPr="002F58A1" w:rsidRDefault="00064850" w:rsidP="002F58A1">
            <w:pPr>
              <w:pStyle w:val="Tabletext"/>
              <w:jc w:val="center"/>
              <w:rPr>
                <w:b/>
                <w:bCs/>
              </w:rPr>
            </w:pPr>
            <w:r w:rsidRPr="002F58A1">
              <w:rPr>
                <w:b/>
                <w:bCs/>
              </w:rPr>
              <w:t>39</w:t>
            </w:r>
          </w:p>
        </w:tc>
        <w:tc>
          <w:tcPr>
            <w:tcW w:w="3575" w:type="dxa"/>
            <w:tcBorders>
              <w:top w:val="nil"/>
              <w:left w:val="nil"/>
              <w:bottom w:val="single" w:sz="4" w:space="0" w:color="auto"/>
              <w:right w:val="single" w:sz="4" w:space="0" w:color="auto"/>
            </w:tcBorders>
            <w:shd w:val="clear" w:color="auto" w:fill="auto"/>
            <w:vAlign w:val="center"/>
            <w:hideMark/>
          </w:tcPr>
          <w:p w14:paraId="7A6A0C3B" w14:textId="77777777" w:rsidR="00064850" w:rsidRPr="009F47CA" w:rsidRDefault="00064850" w:rsidP="002F58A1">
            <w:pPr>
              <w:pStyle w:val="Tabletext"/>
            </w:pPr>
            <w:r w:rsidRPr="009F47CA">
              <w:t>Berth / pier</w:t>
            </w:r>
          </w:p>
        </w:tc>
        <w:tc>
          <w:tcPr>
            <w:tcW w:w="630" w:type="dxa"/>
            <w:tcBorders>
              <w:top w:val="nil"/>
              <w:left w:val="nil"/>
              <w:bottom w:val="single" w:sz="4" w:space="0" w:color="auto"/>
              <w:right w:val="single" w:sz="4" w:space="0" w:color="auto"/>
            </w:tcBorders>
            <w:shd w:val="clear" w:color="000000" w:fill="BFBFBF"/>
            <w:vAlign w:val="center"/>
            <w:hideMark/>
          </w:tcPr>
          <w:p w14:paraId="516433A3" w14:textId="77777777" w:rsidR="00064850" w:rsidRPr="002F58A1" w:rsidRDefault="00064850" w:rsidP="002F58A1">
            <w:pPr>
              <w:pStyle w:val="Tabletext"/>
              <w:jc w:val="center"/>
              <w:rPr>
                <w:b/>
                <w:bCs/>
              </w:rPr>
            </w:pPr>
            <w:r w:rsidRPr="002F58A1">
              <w:rPr>
                <w:b/>
                <w:bCs/>
              </w:rPr>
              <w:t>90</w:t>
            </w:r>
          </w:p>
        </w:tc>
        <w:tc>
          <w:tcPr>
            <w:tcW w:w="4770" w:type="dxa"/>
            <w:tcBorders>
              <w:top w:val="nil"/>
              <w:left w:val="nil"/>
              <w:bottom w:val="single" w:sz="4" w:space="0" w:color="auto"/>
              <w:right w:val="single" w:sz="4" w:space="0" w:color="auto"/>
            </w:tcBorders>
            <w:shd w:val="clear" w:color="auto" w:fill="auto"/>
            <w:vAlign w:val="center"/>
            <w:hideMark/>
          </w:tcPr>
          <w:p w14:paraId="0C1DC5F7" w14:textId="77777777" w:rsidR="00064850" w:rsidRPr="009F47CA" w:rsidRDefault="00064850" w:rsidP="002F58A1">
            <w:pPr>
              <w:pStyle w:val="Tabletext"/>
            </w:pPr>
            <w:r w:rsidRPr="009F47CA">
              <w:t> </w:t>
            </w:r>
          </w:p>
        </w:tc>
      </w:tr>
      <w:tr w:rsidR="00064850" w:rsidRPr="009F47CA" w14:paraId="5DF8C722"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718FFAC" w14:textId="77777777" w:rsidR="00064850" w:rsidRPr="002F58A1" w:rsidRDefault="00064850" w:rsidP="002F58A1">
            <w:pPr>
              <w:pStyle w:val="Tabletext"/>
              <w:jc w:val="center"/>
              <w:rPr>
                <w:b/>
                <w:bCs/>
              </w:rPr>
            </w:pPr>
            <w:r w:rsidRPr="002F58A1">
              <w:rPr>
                <w:b/>
                <w:bCs/>
              </w:rPr>
              <w:t>40</w:t>
            </w:r>
          </w:p>
        </w:tc>
        <w:tc>
          <w:tcPr>
            <w:tcW w:w="3575" w:type="dxa"/>
            <w:tcBorders>
              <w:top w:val="nil"/>
              <w:left w:val="nil"/>
              <w:bottom w:val="single" w:sz="4" w:space="0" w:color="auto"/>
              <w:right w:val="single" w:sz="4" w:space="0" w:color="auto"/>
            </w:tcBorders>
            <w:shd w:val="clear" w:color="auto" w:fill="auto"/>
            <w:vAlign w:val="center"/>
            <w:hideMark/>
          </w:tcPr>
          <w:p w14:paraId="75155C0C" w14:textId="77777777" w:rsidR="00064850" w:rsidRPr="009F47CA" w:rsidRDefault="00064850" w:rsidP="002F58A1">
            <w:pPr>
              <w:pStyle w:val="Tabletext"/>
            </w:pPr>
            <w:r w:rsidRPr="009F47CA">
              <w:t>Terminal</w:t>
            </w:r>
          </w:p>
        </w:tc>
        <w:tc>
          <w:tcPr>
            <w:tcW w:w="630" w:type="dxa"/>
            <w:tcBorders>
              <w:top w:val="nil"/>
              <w:left w:val="nil"/>
              <w:bottom w:val="single" w:sz="4" w:space="0" w:color="auto"/>
              <w:right w:val="single" w:sz="4" w:space="0" w:color="auto"/>
            </w:tcBorders>
            <w:shd w:val="clear" w:color="000000" w:fill="BFBFBF"/>
            <w:vAlign w:val="center"/>
            <w:hideMark/>
          </w:tcPr>
          <w:p w14:paraId="4F792E25" w14:textId="77777777" w:rsidR="00064850" w:rsidRPr="002F58A1" w:rsidRDefault="00064850" w:rsidP="002F58A1">
            <w:pPr>
              <w:pStyle w:val="Tabletext"/>
              <w:jc w:val="center"/>
              <w:rPr>
                <w:b/>
                <w:bCs/>
              </w:rPr>
            </w:pPr>
            <w:r w:rsidRPr="002F58A1">
              <w:rPr>
                <w:b/>
                <w:bCs/>
              </w:rPr>
              <w:t>91</w:t>
            </w:r>
          </w:p>
        </w:tc>
        <w:tc>
          <w:tcPr>
            <w:tcW w:w="4770" w:type="dxa"/>
            <w:tcBorders>
              <w:top w:val="nil"/>
              <w:left w:val="nil"/>
              <w:bottom w:val="single" w:sz="4" w:space="0" w:color="auto"/>
              <w:right w:val="single" w:sz="4" w:space="0" w:color="auto"/>
            </w:tcBorders>
            <w:shd w:val="clear" w:color="auto" w:fill="auto"/>
            <w:vAlign w:val="center"/>
            <w:hideMark/>
          </w:tcPr>
          <w:p w14:paraId="76EC2FF5" w14:textId="77777777" w:rsidR="00064850" w:rsidRPr="009F47CA" w:rsidRDefault="00064850" w:rsidP="002F58A1">
            <w:pPr>
              <w:pStyle w:val="Tabletext"/>
            </w:pPr>
            <w:r w:rsidRPr="009F47CA">
              <w:t>Datum / free-floating marker</w:t>
            </w:r>
          </w:p>
        </w:tc>
      </w:tr>
      <w:tr w:rsidR="00064850" w:rsidRPr="009F47CA" w14:paraId="6B150BA5"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BFC4A61" w14:textId="77777777" w:rsidR="00064850" w:rsidRPr="002F58A1" w:rsidRDefault="00064850" w:rsidP="002F58A1">
            <w:pPr>
              <w:pStyle w:val="Tabletext"/>
              <w:jc w:val="center"/>
              <w:rPr>
                <w:b/>
                <w:bCs/>
              </w:rPr>
            </w:pPr>
            <w:r w:rsidRPr="002F58A1">
              <w:rPr>
                <w:b/>
                <w:bCs/>
              </w:rPr>
              <w:t>41</w:t>
            </w:r>
          </w:p>
        </w:tc>
        <w:tc>
          <w:tcPr>
            <w:tcW w:w="3575" w:type="dxa"/>
            <w:tcBorders>
              <w:top w:val="nil"/>
              <w:left w:val="nil"/>
              <w:bottom w:val="single" w:sz="4" w:space="0" w:color="auto"/>
              <w:right w:val="single" w:sz="4" w:space="0" w:color="auto"/>
            </w:tcBorders>
            <w:shd w:val="clear" w:color="auto" w:fill="auto"/>
            <w:vAlign w:val="center"/>
            <w:hideMark/>
          </w:tcPr>
          <w:p w14:paraId="08BE3BB7" w14:textId="77777777" w:rsidR="00064850" w:rsidRPr="009F47CA" w:rsidRDefault="00064850" w:rsidP="002F58A1">
            <w:pPr>
              <w:pStyle w:val="Tabletext"/>
            </w:pPr>
            <w:r w:rsidRPr="009F47CA">
              <w:t>Overhead cable / obstruction</w:t>
            </w:r>
          </w:p>
        </w:tc>
        <w:tc>
          <w:tcPr>
            <w:tcW w:w="630" w:type="dxa"/>
            <w:tcBorders>
              <w:top w:val="nil"/>
              <w:left w:val="nil"/>
              <w:bottom w:val="single" w:sz="4" w:space="0" w:color="auto"/>
              <w:right w:val="single" w:sz="4" w:space="0" w:color="auto"/>
            </w:tcBorders>
            <w:shd w:val="clear" w:color="000000" w:fill="BFBFBF"/>
            <w:vAlign w:val="center"/>
            <w:hideMark/>
          </w:tcPr>
          <w:p w14:paraId="0505921B" w14:textId="77777777" w:rsidR="00064850" w:rsidRPr="002F58A1" w:rsidRDefault="00064850" w:rsidP="002F58A1">
            <w:pPr>
              <w:pStyle w:val="Tabletext"/>
              <w:jc w:val="center"/>
              <w:rPr>
                <w:b/>
                <w:bCs/>
              </w:rPr>
            </w:pPr>
            <w:r w:rsidRPr="002F58A1">
              <w:rPr>
                <w:b/>
                <w:bCs/>
              </w:rPr>
              <w:t>92</w:t>
            </w:r>
          </w:p>
        </w:tc>
        <w:tc>
          <w:tcPr>
            <w:tcW w:w="4770" w:type="dxa"/>
            <w:tcBorders>
              <w:top w:val="nil"/>
              <w:left w:val="nil"/>
              <w:bottom w:val="single" w:sz="4" w:space="0" w:color="auto"/>
              <w:right w:val="single" w:sz="4" w:space="0" w:color="auto"/>
            </w:tcBorders>
            <w:shd w:val="clear" w:color="auto" w:fill="auto"/>
            <w:vAlign w:val="center"/>
            <w:hideMark/>
          </w:tcPr>
          <w:p w14:paraId="41C2D93F" w14:textId="77777777" w:rsidR="00064850" w:rsidRPr="009F47CA" w:rsidRDefault="00064850" w:rsidP="002F58A1">
            <w:pPr>
              <w:pStyle w:val="Tabletext"/>
            </w:pPr>
            <w:r w:rsidRPr="009F47CA">
              <w:t>Locating marker</w:t>
            </w:r>
          </w:p>
        </w:tc>
      </w:tr>
      <w:tr w:rsidR="00064850" w:rsidRPr="009F47CA" w14:paraId="092D81AF" w14:textId="77777777" w:rsidTr="00C600E0">
        <w:trPr>
          <w:trHeight w:val="420"/>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16C96E7" w14:textId="77777777" w:rsidR="00064850" w:rsidRPr="002F58A1" w:rsidRDefault="00064850" w:rsidP="002F58A1">
            <w:pPr>
              <w:pStyle w:val="Tabletext"/>
              <w:jc w:val="center"/>
              <w:rPr>
                <w:b/>
                <w:bCs/>
              </w:rPr>
            </w:pPr>
            <w:r w:rsidRPr="002F58A1">
              <w:rPr>
                <w:b/>
                <w:bCs/>
              </w:rPr>
              <w:t>42</w:t>
            </w:r>
          </w:p>
        </w:tc>
        <w:tc>
          <w:tcPr>
            <w:tcW w:w="3575" w:type="dxa"/>
            <w:tcBorders>
              <w:top w:val="nil"/>
              <w:left w:val="nil"/>
              <w:bottom w:val="single" w:sz="4" w:space="0" w:color="auto"/>
              <w:right w:val="single" w:sz="4" w:space="0" w:color="auto"/>
            </w:tcBorders>
            <w:shd w:val="clear" w:color="auto" w:fill="auto"/>
            <w:vAlign w:val="center"/>
            <w:hideMark/>
          </w:tcPr>
          <w:p w14:paraId="5DE5ED5D" w14:textId="77777777" w:rsidR="00064850" w:rsidRPr="009F47CA" w:rsidRDefault="00064850" w:rsidP="002F58A1">
            <w:pPr>
              <w:pStyle w:val="Tabletext"/>
            </w:pPr>
            <w:r w:rsidRPr="009F47CA">
              <w:t>Submerged cable /  obstruction</w:t>
            </w:r>
          </w:p>
        </w:tc>
        <w:tc>
          <w:tcPr>
            <w:tcW w:w="630" w:type="dxa"/>
            <w:tcBorders>
              <w:top w:val="nil"/>
              <w:left w:val="nil"/>
              <w:bottom w:val="single" w:sz="4" w:space="0" w:color="auto"/>
              <w:right w:val="single" w:sz="4" w:space="0" w:color="auto"/>
            </w:tcBorders>
            <w:shd w:val="clear" w:color="000000" w:fill="BFBFBF"/>
            <w:vAlign w:val="center"/>
            <w:hideMark/>
          </w:tcPr>
          <w:p w14:paraId="58CFF3A2" w14:textId="77777777" w:rsidR="00064850" w:rsidRPr="002F58A1" w:rsidRDefault="00064850" w:rsidP="002F58A1">
            <w:pPr>
              <w:pStyle w:val="Tabletext"/>
              <w:jc w:val="center"/>
              <w:rPr>
                <w:b/>
                <w:bCs/>
              </w:rPr>
            </w:pPr>
            <w:r w:rsidRPr="002F58A1">
              <w:rPr>
                <w:b/>
                <w:bCs/>
              </w:rPr>
              <w:t>93</w:t>
            </w:r>
          </w:p>
        </w:tc>
        <w:tc>
          <w:tcPr>
            <w:tcW w:w="4770" w:type="dxa"/>
            <w:tcBorders>
              <w:top w:val="nil"/>
              <w:left w:val="nil"/>
              <w:bottom w:val="single" w:sz="4" w:space="0" w:color="auto"/>
              <w:right w:val="single" w:sz="4" w:space="0" w:color="auto"/>
            </w:tcBorders>
            <w:shd w:val="clear" w:color="auto" w:fill="auto"/>
            <w:vAlign w:val="center"/>
            <w:hideMark/>
          </w:tcPr>
          <w:p w14:paraId="3CC26871" w14:textId="77777777" w:rsidR="00064850" w:rsidRPr="009F47CA" w:rsidRDefault="00064850" w:rsidP="002F58A1">
            <w:pPr>
              <w:pStyle w:val="Tabletext"/>
            </w:pPr>
            <w:r w:rsidRPr="009F47CA">
              <w:t>Autonomous craft / station / system</w:t>
            </w:r>
          </w:p>
        </w:tc>
      </w:tr>
      <w:tr w:rsidR="00064850" w:rsidRPr="009F47CA" w14:paraId="48D37A13"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1D4C6C1" w14:textId="77777777" w:rsidR="00064850" w:rsidRPr="002F58A1" w:rsidRDefault="00064850" w:rsidP="002F58A1">
            <w:pPr>
              <w:pStyle w:val="Tabletext"/>
              <w:jc w:val="center"/>
              <w:rPr>
                <w:b/>
                <w:bCs/>
              </w:rPr>
            </w:pPr>
            <w:r w:rsidRPr="002F58A1">
              <w:rPr>
                <w:b/>
                <w:bCs/>
              </w:rPr>
              <w:t>43</w:t>
            </w:r>
          </w:p>
        </w:tc>
        <w:tc>
          <w:tcPr>
            <w:tcW w:w="3575" w:type="dxa"/>
            <w:tcBorders>
              <w:top w:val="nil"/>
              <w:left w:val="nil"/>
              <w:bottom w:val="single" w:sz="4" w:space="0" w:color="auto"/>
              <w:right w:val="single" w:sz="4" w:space="0" w:color="auto"/>
            </w:tcBorders>
            <w:shd w:val="clear" w:color="auto" w:fill="auto"/>
            <w:vAlign w:val="center"/>
            <w:hideMark/>
          </w:tcPr>
          <w:p w14:paraId="4AD9AC16" w14:textId="77777777" w:rsidR="00064850" w:rsidRPr="009F47CA" w:rsidRDefault="00064850" w:rsidP="002F58A1">
            <w:pPr>
              <w:pStyle w:val="Tabletext"/>
            </w:pPr>
            <w:r w:rsidRPr="009F47CA">
              <w:t>Bridge span</w:t>
            </w:r>
          </w:p>
        </w:tc>
        <w:tc>
          <w:tcPr>
            <w:tcW w:w="630" w:type="dxa"/>
            <w:tcBorders>
              <w:top w:val="nil"/>
              <w:left w:val="nil"/>
              <w:bottom w:val="single" w:sz="4" w:space="0" w:color="auto"/>
              <w:right w:val="single" w:sz="4" w:space="0" w:color="auto"/>
            </w:tcBorders>
            <w:shd w:val="clear" w:color="000000" w:fill="BFBFBF"/>
            <w:vAlign w:val="center"/>
            <w:hideMark/>
          </w:tcPr>
          <w:p w14:paraId="1BAB96E5" w14:textId="77777777" w:rsidR="00064850" w:rsidRPr="002F58A1" w:rsidRDefault="00064850" w:rsidP="002F58A1">
            <w:pPr>
              <w:pStyle w:val="Tabletext"/>
              <w:jc w:val="center"/>
              <w:rPr>
                <w:b/>
                <w:bCs/>
              </w:rPr>
            </w:pPr>
            <w:r w:rsidRPr="002F58A1">
              <w:rPr>
                <w:b/>
                <w:bCs/>
              </w:rPr>
              <w:t>94</w:t>
            </w:r>
          </w:p>
        </w:tc>
        <w:tc>
          <w:tcPr>
            <w:tcW w:w="4770" w:type="dxa"/>
            <w:tcBorders>
              <w:top w:val="nil"/>
              <w:left w:val="nil"/>
              <w:bottom w:val="single" w:sz="4" w:space="0" w:color="auto"/>
              <w:right w:val="single" w:sz="4" w:space="0" w:color="auto"/>
            </w:tcBorders>
            <w:shd w:val="clear" w:color="auto" w:fill="auto"/>
            <w:vAlign w:val="center"/>
            <w:hideMark/>
          </w:tcPr>
          <w:p w14:paraId="20C88CEF" w14:textId="77777777" w:rsidR="00064850" w:rsidRPr="009F47CA" w:rsidRDefault="00064850" w:rsidP="002F58A1">
            <w:pPr>
              <w:pStyle w:val="Tabletext"/>
            </w:pPr>
            <w:r w:rsidRPr="009F47CA">
              <w:t>Remotely operated craft / station / system</w:t>
            </w:r>
          </w:p>
        </w:tc>
      </w:tr>
      <w:tr w:rsidR="00064850" w:rsidRPr="009F47CA" w14:paraId="3CCAF9FF"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3FF0F27" w14:textId="77777777" w:rsidR="00064850" w:rsidRPr="002F58A1" w:rsidRDefault="00064850" w:rsidP="002F58A1">
            <w:pPr>
              <w:pStyle w:val="Tabletext"/>
              <w:jc w:val="center"/>
              <w:rPr>
                <w:b/>
                <w:bCs/>
              </w:rPr>
            </w:pPr>
            <w:r w:rsidRPr="002F58A1">
              <w:rPr>
                <w:b/>
                <w:bCs/>
              </w:rPr>
              <w:t>44</w:t>
            </w:r>
          </w:p>
        </w:tc>
        <w:tc>
          <w:tcPr>
            <w:tcW w:w="3575" w:type="dxa"/>
            <w:tcBorders>
              <w:top w:val="nil"/>
              <w:left w:val="nil"/>
              <w:bottom w:val="single" w:sz="4" w:space="0" w:color="auto"/>
              <w:right w:val="single" w:sz="4" w:space="0" w:color="auto"/>
            </w:tcBorders>
            <w:shd w:val="clear" w:color="auto" w:fill="auto"/>
            <w:vAlign w:val="center"/>
            <w:hideMark/>
          </w:tcPr>
          <w:p w14:paraId="1AF54CB9" w14:textId="77777777" w:rsidR="00064850" w:rsidRPr="009F47CA" w:rsidRDefault="00064850" w:rsidP="002F58A1">
            <w:pPr>
              <w:pStyle w:val="Tabletext"/>
            </w:pPr>
            <w:r w:rsidRPr="009F47CA">
              <w:t>Bridge lighting</w:t>
            </w:r>
          </w:p>
        </w:tc>
        <w:tc>
          <w:tcPr>
            <w:tcW w:w="630" w:type="dxa"/>
            <w:tcBorders>
              <w:top w:val="nil"/>
              <w:left w:val="nil"/>
              <w:bottom w:val="single" w:sz="4" w:space="0" w:color="auto"/>
              <w:right w:val="single" w:sz="4" w:space="0" w:color="auto"/>
            </w:tcBorders>
            <w:shd w:val="clear" w:color="000000" w:fill="BFBFBF"/>
            <w:vAlign w:val="center"/>
            <w:hideMark/>
          </w:tcPr>
          <w:p w14:paraId="4F8D0AEE" w14:textId="77777777" w:rsidR="00064850" w:rsidRPr="002F58A1" w:rsidRDefault="00064850" w:rsidP="002F58A1">
            <w:pPr>
              <w:pStyle w:val="Tabletext"/>
              <w:jc w:val="center"/>
              <w:rPr>
                <w:b/>
                <w:bCs/>
              </w:rPr>
            </w:pPr>
            <w:r w:rsidRPr="002F58A1">
              <w:rPr>
                <w:b/>
                <w:bCs/>
              </w:rPr>
              <w:t>95</w:t>
            </w:r>
          </w:p>
        </w:tc>
        <w:tc>
          <w:tcPr>
            <w:tcW w:w="4770" w:type="dxa"/>
            <w:tcBorders>
              <w:top w:val="nil"/>
              <w:left w:val="nil"/>
              <w:bottom w:val="single" w:sz="4" w:space="0" w:color="auto"/>
              <w:right w:val="single" w:sz="4" w:space="0" w:color="auto"/>
            </w:tcBorders>
            <w:shd w:val="clear" w:color="auto" w:fill="auto"/>
            <w:vAlign w:val="center"/>
            <w:hideMark/>
          </w:tcPr>
          <w:p w14:paraId="70E92F5D" w14:textId="77777777" w:rsidR="00064850" w:rsidRPr="009F47CA" w:rsidRDefault="00064850" w:rsidP="002F58A1">
            <w:pPr>
              <w:pStyle w:val="Tabletext"/>
            </w:pPr>
            <w:r w:rsidRPr="009F47CA">
              <w:t> </w:t>
            </w:r>
          </w:p>
        </w:tc>
      </w:tr>
      <w:tr w:rsidR="00064850" w:rsidRPr="009F47CA" w14:paraId="1729DFB2"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51E5852D" w14:textId="77777777" w:rsidR="00064850" w:rsidRPr="002F58A1" w:rsidRDefault="00064850" w:rsidP="002F58A1">
            <w:pPr>
              <w:pStyle w:val="Tabletext"/>
              <w:jc w:val="center"/>
              <w:rPr>
                <w:b/>
                <w:bCs/>
              </w:rPr>
            </w:pPr>
            <w:r w:rsidRPr="002F58A1">
              <w:rPr>
                <w:b/>
                <w:bCs/>
              </w:rPr>
              <w:t>45</w:t>
            </w:r>
          </w:p>
        </w:tc>
        <w:tc>
          <w:tcPr>
            <w:tcW w:w="3575" w:type="dxa"/>
            <w:tcBorders>
              <w:top w:val="nil"/>
              <w:left w:val="nil"/>
              <w:bottom w:val="single" w:sz="4" w:space="0" w:color="auto"/>
              <w:right w:val="single" w:sz="4" w:space="0" w:color="auto"/>
            </w:tcBorders>
            <w:shd w:val="clear" w:color="auto" w:fill="auto"/>
            <w:vAlign w:val="center"/>
            <w:hideMark/>
          </w:tcPr>
          <w:p w14:paraId="6D32EB82" w14:textId="77777777" w:rsidR="00064850" w:rsidRPr="009F47CA" w:rsidRDefault="00064850" w:rsidP="002F58A1">
            <w:pPr>
              <w:pStyle w:val="Tabletext"/>
            </w:pPr>
            <w:r w:rsidRPr="009F47CA">
              <w:t>Abutment / pillar</w:t>
            </w:r>
          </w:p>
        </w:tc>
        <w:tc>
          <w:tcPr>
            <w:tcW w:w="630" w:type="dxa"/>
            <w:tcBorders>
              <w:top w:val="nil"/>
              <w:left w:val="nil"/>
              <w:bottom w:val="single" w:sz="4" w:space="0" w:color="auto"/>
              <w:right w:val="single" w:sz="4" w:space="0" w:color="auto"/>
            </w:tcBorders>
            <w:shd w:val="clear" w:color="000000" w:fill="BFBFBF"/>
            <w:vAlign w:val="center"/>
            <w:hideMark/>
          </w:tcPr>
          <w:p w14:paraId="5581C419" w14:textId="77777777" w:rsidR="00064850" w:rsidRPr="002F58A1" w:rsidRDefault="00064850" w:rsidP="002F58A1">
            <w:pPr>
              <w:pStyle w:val="Tabletext"/>
              <w:jc w:val="center"/>
              <w:rPr>
                <w:b/>
                <w:bCs/>
              </w:rPr>
            </w:pPr>
            <w:r w:rsidRPr="002F58A1">
              <w:rPr>
                <w:b/>
                <w:bCs/>
              </w:rPr>
              <w:t>96</w:t>
            </w:r>
          </w:p>
        </w:tc>
        <w:tc>
          <w:tcPr>
            <w:tcW w:w="4770" w:type="dxa"/>
            <w:tcBorders>
              <w:top w:val="nil"/>
              <w:left w:val="nil"/>
              <w:bottom w:val="single" w:sz="4" w:space="0" w:color="auto"/>
              <w:right w:val="single" w:sz="4" w:space="0" w:color="auto"/>
            </w:tcBorders>
            <w:shd w:val="clear" w:color="auto" w:fill="auto"/>
            <w:vAlign w:val="center"/>
            <w:hideMark/>
          </w:tcPr>
          <w:p w14:paraId="6E4CE63F" w14:textId="77777777" w:rsidR="00064850" w:rsidRPr="009F47CA" w:rsidRDefault="00064850" w:rsidP="002F58A1">
            <w:pPr>
              <w:pStyle w:val="Tabletext"/>
            </w:pPr>
            <w:r w:rsidRPr="009F47CA">
              <w:t> </w:t>
            </w:r>
          </w:p>
        </w:tc>
      </w:tr>
      <w:tr w:rsidR="00064850" w:rsidRPr="009F47CA" w14:paraId="5FD47F7F"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3C777D37" w14:textId="77777777" w:rsidR="00064850" w:rsidRPr="002F58A1" w:rsidRDefault="00064850" w:rsidP="002F58A1">
            <w:pPr>
              <w:pStyle w:val="Tabletext"/>
              <w:jc w:val="center"/>
              <w:rPr>
                <w:b/>
                <w:bCs/>
              </w:rPr>
            </w:pPr>
            <w:r w:rsidRPr="002F58A1">
              <w:rPr>
                <w:b/>
                <w:bCs/>
              </w:rPr>
              <w:t>46</w:t>
            </w:r>
          </w:p>
        </w:tc>
        <w:tc>
          <w:tcPr>
            <w:tcW w:w="3575" w:type="dxa"/>
            <w:tcBorders>
              <w:top w:val="nil"/>
              <w:left w:val="nil"/>
              <w:bottom w:val="single" w:sz="4" w:space="0" w:color="auto"/>
              <w:right w:val="single" w:sz="4" w:space="0" w:color="auto"/>
            </w:tcBorders>
            <w:shd w:val="clear" w:color="000000" w:fill="FFFFFF"/>
            <w:vAlign w:val="center"/>
            <w:hideMark/>
          </w:tcPr>
          <w:p w14:paraId="4F0B80BE" w14:textId="77777777" w:rsidR="00064850" w:rsidRPr="009F47CA" w:rsidRDefault="00064850" w:rsidP="002F58A1">
            <w:pPr>
              <w:pStyle w:val="Tabletext"/>
            </w:pPr>
            <w:r w:rsidRPr="009F47CA">
              <w:t>Lock</w:t>
            </w:r>
          </w:p>
        </w:tc>
        <w:tc>
          <w:tcPr>
            <w:tcW w:w="630" w:type="dxa"/>
            <w:tcBorders>
              <w:top w:val="nil"/>
              <w:left w:val="nil"/>
              <w:bottom w:val="single" w:sz="4" w:space="0" w:color="auto"/>
              <w:right w:val="single" w:sz="4" w:space="0" w:color="auto"/>
            </w:tcBorders>
            <w:shd w:val="clear" w:color="000000" w:fill="BFBFBF"/>
            <w:vAlign w:val="center"/>
            <w:hideMark/>
          </w:tcPr>
          <w:p w14:paraId="0756EA18" w14:textId="77777777" w:rsidR="00064850" w:rsidRPr="002F58A1" w:rsidRDefault="00064850" w:rsidP="002F58A1">
            <w:pPr>
              <w:pStyle w:val="Tabletext"/>
              <w:jc w:val="center"/>
              <w:rPr>
                <w:b/>
                <w:bCs/>
              </w:rPr>
            </w:pPr>
            <w:r w:rsidRPr="002F58A1">
              <w:rPr>
                <w:b/>
                <w:bCs/>
              </w:rPr>
              <w:t>97</w:t>
            </w:r>
          </w:p>
        </w:tc>
        <w:tc>
          <w:tcPr>
            <w:tcW w:w="4770" w:type="dxa"/>
            <w:tcBorders>
              <w:top w:val="nil"/>
              <w:left w:val="nil"/>
              <w:bottom w:val="single" w:sz="4" w:space="0" w:color="auto"/>
              <w:right w:val="single" w:sz="4" w:space="0" w:color="auto"/>
            </w:tcBorders>
            <w:shd w:val="clear" w:color="auto" w:fill="auto"/>
            <w:vAlign w:val="center"/>
            <w:hideMark/>
          </w:tcPr>
          <w:p w14:paraId="2C5F51DE" w14:textId="77777777" w:rsidR="00064850" w:rsidRPr="009F47CA" w:rsidRDefault="00064850" w:rsidP="002F58A1">
            <w:pPr>
              <w:pStyle w:val="Tabletext"/>
            </w:pPr>
            <w:r w:rsidRPr="009F47CA">
              <w:t> </w:t>
            </w:r>
          </w:p>
        </w:tc>
      </w:tr>
      <w:tr w:rsidR="00064850" w:rsidRPr="009F47CA" w14:paraId="65E37C96"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762C20C5" w14:textId="77777777" w:rsidR="00064850" w:rsidRPr="002F58A1" w:rsidRDefault="00064850" w:rsidP="002F58A1">
            <w:pPr>
              <w:pStyle w:val="Tabletext"/>
              <w:jc w:val="center"/>
              <w:rPr>
                <w:b/>
                <w:bCs/>
              </w:rPr>
            </w:pPr>
            <w:r w:rsidRPr="002F58A1">
              <w:rPr>
                <w:b/>
                <w:bCs/>
              </w:rPr>
              <w:t>47</w:t>
            </w:r>
          </w:p>
        </w:tc>
        <w:tc>
          <w:tcPr>
            <w:tcW w:w="3575" w:type="dxa"/>
            <w:tcBorders>
              <w:top w:val="nil"/>
              <w:left w:val="nil"/>
              <w:bottom w:val="single" w:sz="4" w:space="0" w:color="auto"/>
              <w:right w:val="single" w:sz="4" w:space="0" w:color="auto"/>
            </w:tcBorders>
            <w:shd w:val="clear" w:color="auto" w:fill="auto"/>
            <w:vAlign w:val="center"/>
            <w:hideMark/>
          </w:tcPr>
          <w:p w14:paraId="15F22C84" w14:textId="77777777" w:rsidR="00064850" w:rsidRPr="009F47CA" w:rsidRDefault="00064850" w:rsidP="002F58A1">
            <w:pPr>
              <w:pStyle w:val="Tabletext"/>
            </w:pPr>
            <w:r w:rsidRPr="009F47CA">
              <w:t>Gate</w:t>
            </w:r>
          </w:p>
        </w:tc>
        <w:tc>
          <w:tcPr>
            <w:tcW w:w="630" w:type="dxa"/>
            <w:tcBorders>
              <w:top w:val="nil"/>
              <w:left w:val="nil"/>
              <w:bottom w:val="single" w:sz="4" w:space="0" w:color="auto"/>
              <w:right w:val="single" w:sz="4" w:space="0" w:color="auto"/>
            </w:tcBorders>
            <w:shd w:val="clear" w:color="000000" w:fill="BFBFBF"/>
            <w:vAlign w:val="center"/>
            <w:hideMark/>
          </w:tcPr>
          <w:p w14:paraId="06A27CAD" w14:textId="77777777" w:rsidR="00064850" w:rsidRPr="002F58A1" w:rsidRDefault="00064850" w:rsidP="002F58A1">
            <w:pPr>
              <w:pStyle w:val="Tabletext"/>
              <w:jc w:val="center"/>
              <w:rPr>
                <w:b/>
                <w:bCs/>
              </w:rPr>
            </w:pPr>
            <w:r w:rsidRPr="002F58A1">
              <w:rPr>
                <w:b/>
                <w:bCs/>
              </w:rPr>
              <w:t>98</w:t>
            </w:r>
          </w:p>
        </w:tc>
        <w:tc>
          <w:tcPr>
            <w:tcW w:w="4770" w:type="dxa"/>
            <w:tcBorders>
              <w:top w:val="nil"/>
              <w:left w:val="nil"/>
              <w:bottom w:val="single" w:sz="4" w:space="0" w:color="auto"/>
              <w:right w:val="single" w:sz="4" w:space="0" w:color="auto"/>
            </w:tcBorders>
            <w:shd w:val="clear" w:color="auto" w:fill="auto"/>
            <w:vAlign w:val="center"/>
            <w:hideMark/>
          </w:tcPr>
          <w:p w14:paraId="2295BF95" w14:textId="77777777" w:rsidR="00064850" w:rsidRPr="009F47CA" w:rsidRDefault="00064850" w:rsidP="002F58A1">
            <w:pPr>
              <w:pStyle w:val="Tabletext"/>
            </w:pPr>
            <w:r w:rsidRPr="009F47CA">
              <w:t> </w:t>
            </w:r>
          </w:p>
        </w:tc>
      </w:tr>
      <w:tr w:rsidR="00064850" w:rsidRPr="009F47CA" w14:paraId="6368340B" w14:textId="77777777" w:rsidTr="00C600E0">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632F6EF1" w14:textId="77777777" w:rsidR="00064850" w:rsidRPr="002F58A1" w:rsidRDefault="00064850" w:rsidP="002F58A1">
            <w:pPr>
              <w:pStyle w:val="Tabletext"/>
              <w:jc w:val="center"/>
              <w:rPr>
                <w:b/>
                <w:bCs/>
              </w:rPr>
            </w:pPr>
            <w:r w:rsidRPr="002F58A1">
              <w:rPr>
                <w:b/>
                <w:bCs/>
              </w:rPr>
              <w:t>48</w:t>
            </w:r>
          </w:p>
        </w:tc>
        <w:tc>
          <w:tcPr>
            <w:tcW w:w="3575" w:type="dxa"/>
            <w:tcBorders>
              <w:top w:val="nil"/>
              <w:left w:val="nil"/>
              <w:bottom w:val="single" w:sz="4" w:space="0" w:color="auto"/>
              <w:right w:val="single" w:sz="4" w:space="0" w:color="auto"/>
            </w:tcBorders>
            <w:shd w:val="clear" w:color="auto" w:fill="auto"/>
            <w:vAlign w:val="center"/>
            <w:hideMark/>
          </w:tcPr>
          <w:p w14:paraId="2DBFF555"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3833994B" w14:textId="77777777" w:rsidR="00064850" w:rsidRPr="002F58A1" w:rsidRDefault="00064850" w:rsidP="002F58A1">
            <w:pPr>
              <w:pStyle w:val="Tabletext"/>
              <w:jc w:val="center"/>
              <w:rPr>
                <w:b/>
                <w:bCs/>
              </w:rPr>
            </w:pPr>
            <w:r w:rsidRPr="002F58A1">
              <w:rPr>
                <w:b/>
                <w:bCs/>
              </w:rPr>
              <w:t>99</w:t>
            </w:r>
          </w:p>
        </w:tc>
        <w:tc>
          <w:tcPr>
            <w:tcW w:w="4770" w:type="dxa"/>
            <w:tcBorders>
              <w:top w:val="nil"/>
              <w:left w:val="nil"/>
              <w:bottom w:val="single" w:sz="4" w:space="0" w:color="auto"/>
              <w:right w:val="single" w:sz="4" w:space="0" w:color="auto"/>
            </w:tcBorders>
            <w:shd w:val="clear" w:color="auto" w:fill="auto"/>
            <w:hideMark/>
          </w:tcPr>
          <w:p w14:paraId="2E8C9CCD" w14:textId="77777777" w:rsidR="00064850" w:rsidRPr="009F47CA" w:rsidRDefault="00064850" w:rsidP="002F58A1">
            <w:pPr>
              <w:pStyle w:val="Tabletext"/>
            </w:pPr>
            <w:r w:rsidRPr="009F47CA">
              <w:t> </w:t>
            </w:r>
          </w:p>
        </w:tc>
      </w:tr>
      <w:tr w:rsidR="00064850" w:rsidRPr="009F47CA" w14:paraId="5E4696E2" w14:textId="77777777" w:rsidTr="00C600E0">
        <w:trPr>
          <w:trHeight w:val="480"/>
        </w:trPr>
        <w:tc>
          <w:tcPr>
            <w:tcW w:w="629" w:type="dxa"/>
            <w:tcBorders>
              <w:top w:val="nil"/>
              <w:left w:val="single" w:sz="4" w:space="0" w:color="auto"/>
              <w:bottom w:val="single" w:sz="4" w:space="0" w:color="auto"/>
              <w:right w:val="single" w:sz="4" w:space="0" w:color="auto"/>
            </w:tcBorders>
            <w:shd w:val="clear" w:color="000000" w:fill="D9D9D9"/>
            <w:vAlign w:val="center"/>
            <w:hideMark/>
          </w:tcPr>
          <w:p w14:paraId="2FA18674" w14:textId="77777777" w:rsidR="00064850" w:rsidRPr="002F58A1" w:rsidRDefault="00064850" w:rsidP="002F58A1">
            <w:pPr>
              <w:pStyle w:val="Tabletext"/>
              <w:jc w:val="center"/>
              <w:rPr>
                <w:b/>
                <w:bCs/>
              </w:rPr>
            </w:pPr>
            <w:r w:rsidRPr="002F58A1">
              <w:rPr>
                <w:b/>
                <w:bCs/>
              </w:rPr>
              <w:lastRenderedPageBreak/>
              <w:t>49</w:t>
            </w:r>
          </w:p>
        </w:tc>
        <w:tc>
          <w:tcPr>
            <w:tcW w:w="3575" w:type="dxa"/>
            <w:tcBorders>
              <w:top w:val="nil"/>
              <w:left w:val="nil"/>
              <w:bottom w:val="single" w:sz="4" w:space="0" w:color="auto"/>
              <w:right w:val="single" w:sz="4" w:space="0" w:color="auto"/>
            </w:tcBorders>
            <w:shd w:val="clear" w:color="auto" w:fill="auto"/>
            <w:hideMark/>
          </w:tcPr>
          <w:p w14:paraId="62AFDEAA" w14:textId="77777777" w:rsidR="00064850" w:rsidRPr="009F47CA" w:rsidRDefault="00064850" w:rsidP="002F58A1">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14:paraId="0FFE0763" w14:textId="77777777" w:rsidR="00064850" w:rsidRPr="002F58A1" w:rsidRDefault="00064850" w:rsidP="002F58A1">
            <w:pPr>
              <w:pStyle w:val="Tabletext"/>
              <w:jc w:val="center"/>
              <w:rPr>
                <w:b/>
                <w:bCs/>
              </w:rPr>
            </w:pPr>
            <w:r w:rsidRPr="002F58A1">
              <w:rPr>
                <w:b/>
                <w:bCs/>
              </w:rPr>
              <w:t>100-127</w:t>
            </w:r>
          </w:p>
        </w:tc>
        <w:tc>
          <w:tcPr>
            <w:tcW w:w="4770" w:type="dxa"/>
            <w:tcBorders>
              <w:top w:val="nil"/>
              <w:left w:val="nil"/>
              <w:bottom w:val="single" w:sz="4" w:space="0" w:color="auto"/>
              <w:right w:val="single" w:sz="4" w:space="0" w:color="auto"/>
            </w:tcBorders>
            <w:shd w:val="clear" w:color="auto" w:fill="auto"/>
            <w:vAlign w:val="center"/>
            <w:hideMark/>
          </w:tcPr>
          <w:p w14:paraId="1F6E1C76" w14:textId="77777777" w:rsidR="00064850" w:rsidRPr="009F47CA" w:rsidRDefault="00064850" w:rsidP="002F58A1">
            <w:pPr>
              <w:pStyle w:val="Tabletext"/>
            </w:pPr>
            <w:r w:rsidRPr="009F47CA">
              <w:t>Reserved for future use</w:t>
            </w:r>
          </w:p>
        </w:tc>
      </w:tr>
    </w:tbl>
    <w:p w14:paraId="551748E5" w14:textId="5C976857" w:rsidR="00064850" w:rsidRDefault="00362AE8" w:rsidP="002F58A1">
      <w:pPr>
        <w:pStyle w:val="Tablefin"/>
      </w:pPr>
      <w:ins w:id="661" w:author="Bober" w:date="2019-04-03T09:14:00Z">
        <w:r>
          <w:t>]</w:t>
        </w:r>
      </w:ins>
    </w:p>
    <w:p w14:paraId="79546F80" w14:textId="77777777" w:rsidR="00064850" w:rsidRDefault="00064850" w:rsidP="00064850">
      <w:pPr>
        <w:rPr>
          <w:lang w:val="en-US"/>
        </w:rPr>
      </w:pPr>
      <w:r>
        <w:rPr>
          <w:lang w:val="en-US"/>
        </w:rPr>
        <w:t>]</w:t>
      </w:r>
    </w:p>
    <w:p w14:paraId="37467A6F" w14:textId="77777777" w:rsidR="00064850" w:rsidRDefault="00064850" w:rsidP="00064850">
      <w:pPr>
        <w:spacing w:before="0"/>
      </w:pPr>
    </w:p>
    <w:p w14:paraId="3BD610B1" w14:textId="77777777" w:rsidR="004F6E3D" w:rsidRDefault="004F6E3D" w:rsidP="00064850">
      <w:pPr>
        <w:spacing w:before="0"/>
      </w:pPr>
    </w:p>
    <w:p w14:paraId="5E1CCB8F" w14:textId="77777777" w:rsidR="004F6E3D" w:rsidRDefault="004F6E3D" w:rsidP="004F6E3D">
      <w:pPr>
        <w:pStyle w:val="Heading1"/>
        <w:rPr>
          <w:rFonts w:eastAsia="SimSun"/>
        </w:rPr>
      </w:pPr>
      <w:r>
        <w:rPr>
          <w:rFonts w:eastAsia="SimSun"/>
        </w:rPr>
        <w:t>Actions requested</w:t>
      </w:r>
    </w:p>
    <w:p w14:paraId="11BA1208" w14:textId="77777777" w:rsidR="004F6E3D" w:rsidRDefault="004F6E3D" w:rsidP="004F6E3D">
      <w:pPr>
        <w:rPr>
          <w:lang w:val="en-US"/>
        </w:rPr>
      </w:pPr>
      <w:r>
        <w:rPr>
          <w:lang w:eastAsia="de-DE"/>
        </w:rPr>
        <w:t xml:space="preserve">IALA kindly asks ITU-R WP 5B to take into consideration these proposals in their further work on the revision of Recommendation ITU-R M.1371. </w:t>
      </w:r>
    </w:p>
    <w:p w14:paraId="777BCF80" w14:textId="77777777" w:rsidR="00FB59F2" w:rsidRPr="004F6E3D" w:rsidRDefault="00FB59F2" w:rsidP="00064850">
      <w:pPr>
        <w:spacing w:before="0"/>
        <w:rPr>
          <w:lang w:val="en-US"/>
        </w:rPr>
      </w:pPr>
    </w:p>
    <w:sectPr w:rsidR="00FB59F2" w:rsidRPr="004F6E3D" w:rsidSect="00D02712">
      <w:headerReference w:type="defaul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A1159" w14:textId="77777777" w:rsidR="0015505C" w:rsidRDefault="0015505C">
      <w:r>
        <w:separator/>
      </w:r>
    </w:p>
  </w:endnote>
  <w:endnote w:type="continuationSeparator" w:id="0">
    <w:p w14:paraId="6C1B0B8C" w14:textId="77777777" w:rsidR="0015505C" w:rsidRDefault="0015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78C7D" w14:textId="77777777" w:rsidR="0015505C" w:rsidRDefault="0015505C">
      <w:r>
        <w:t>____________________</w:t>
      </w:r>
    </w:p>
  </w:footnote>
  <w:footnote w:type="continuationSeparator" w:id="0">
    <w:p w14:paraId="0D014945" w14:textId="77777777" w:rsidR="0015505C" w:rsidRDefault="00155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3C58B" w14:textId="77777777" w:rsidR="00977B97" w:rsidRDefault="00977B97"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984C4A">
      <w:rPr>
        <w:rStyle w:val="PageNumber"/>
        <w:noProof/>
      </w:rPr>
      <w:t>2</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4" w15:restartNumberingAfterBreak="0">
    <w:nsid w:val="3CAF3CED"/>
    <w:multiLevelType w:val="hybridMultilevel"/>
    <w:tmpl w:val="D71E59F0"/>
    <w:lvl w:ilvl="0" w:tplc="922E5D4E">
      <w:start w:val="1"/>
      <w:numFmt w:val="decimal"/>
      <w:lvlText w:val="(%1)"/>
      <w:lvlJc w:val="left"/>
      <w:pPr>
        <w:ind w:left="275" w:hanging="360"/>
      </w:pPr>
      <w:rPr>
        <w:rFonts w:hint="default"/>
      </w:rPr>
    </w:lvl>
    <w:lvl w:ilvl="1" w:tplc="040B0019" w:tentative="1">
      <w:start w:val="1"/>
      <w:numFmt w:val="lowerLetter"/>
      <w:lvlText w:val="%2."/>
      <w:lvlJc w:val="left"/>
      <w:pPr>
        <w:ind w:left="995" w:hanging="360"/>
      </w:pPr>
    </w:lvl>
    <w:lvl w:ilvl="2" w:tplc="040B001B" w:tentative="1">
      <w:start w:val="1"/>
      <w:numFmt w:val="lowerRoman"/>
      <w:lvlText w:val="%3."/>
      <w:lvlJc w:val="right"/>
      <w:pPr>
        <w:ind w:left="1715" w:hanging="180"/>
      </w:pPr>
    </w:lvl>
    <w:lvl w:ilvl="3" w:tplc="040B000F" w:tentative="1">
      <w:start w:val="1"/>
      <w:numFmt w:val="decimal"/>
      <w:lvlText w:val="%4."/>
      <w:lvlJc w:val="left"/>
      <w:pPr>
        <w:ind w:left="2435" w:hanging="360"/>
      </w:pPr>
    </w:lvl>
    <w:lvl w:ilvl="4" w:tplc="040B0019" w:tentative="1">
      <w:start w:val="1"/>
      <w:numFmt w:val="lowerLetter"/>
      <w:lvlText w:val="%5."/>
      <w:lvlJc w:val="left"/>
      <w:pPr>
        <w:ind w:left="3155" w:hanging="360"/>
      </w:pPr>
    </w:lvl>
    <w:lvl w:ilvl="5" w:tplc="040B001B" w:tentative="1">
      <w:start w:val="1"/>
      <w:numFmt w:val="lowerRoman"/>
      <w:lvlText w:val="%6."/>
      <w:lvlJc w:val="right"/>
      <w:pPr>
        <w:ind w:left="3875" w:hanging="180"/>
      </w:pPr>
    </w:lvl>
    <w:lvl w:ilvl="6" w:tplc="040B000F" w:tentative="1">
      <w:start w:val="1"/>
      <w:numFmt w:val="decimal"/>
      <w:lvlText w:val="%7."/>
      <w:lvlJc w:val="left"/>
      <w:pPr>
        <w:ind w:left="4595" w:hanging="360"/>
      </w:pPr>
    </w:lvl>
    <w:lvl w:ilvl="7" w:tplc="040B0019" w:tentative="1">
      <w:start w:val="1"/>
      <w:numFmt w:val="lowerLetter"/>
      <w:lvlText w:val="%8."/>
      <w:lvlJc w:val="left"/>
      <w:pPr>
        <w:ind w:left="5315" w:hanging="360"/>
      </w:pPr>
    </w:lvl>
    <w:lvl w:ilvl="8" w:tplc="040B001B" w:tentative="1">
      <w:start w:val="1"/>
      <w:numFmt w:val="lowerRoman"/>
      <w:lvlText w:val="%9."/>
      <w:lvlJc w:val="right"/>
      <w:pPr>
        <w:ind w:left="6035" w:hanging="180"/>
      </w:pPr>
    </w:lvl>
  </w:abstractNum>
  <w:abstractNum w:abstractNumId="5" w15:restartNumberingAfterBreak="0">
    <w:nsid w:val="3DF93DA7"/>
    <w:multiLevelType w:val="hybridMultilevel"/>
    <w:tmpl w:val="BE88E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2"/>
  </w:num>
  <w:num w:numId="2">
    <w:abstractNumId w:val="6"/>
  </w:num>
  <w:num w:numId="3">
    <w:abstractNumId w:val="3"/>
  </w:num>
  <w:num w:numId="4">
    <w:abstractNumId w:val="8"/>
  </w:num>
  <w:num w:numId="5">
    <w:abstractNumId w:val="10"/>
  </w:num>
  <w:num w:numId="6">
    <w:abstractNumId w:val="9"/>
  </w:num>
  <w:num w:numId="7">
    <w:abstractNumId w:val="1"/>
  </w:num>
  <w:num w:numId="8">
    <w:abstractNumId w:val="11"/>
  </w:num>
  <w:num w:numId="9">
    <w:abstractNumId w:val="0"/>
  </w:num>
  <w:num w:numId="10">
    <w:abstractNumId w:val="7"/>
  </w:num>
  <w:num w:numId="11">
    <w:abstractNumId w:val="4"/>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tti Kukkonen">
    <w15:presenceInfo w15:providerId="AD" w15:userId="S-1-5-21-3839936037-1284587532-2830980241-1640"/>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wNjU2MbY0M7MwtjBR0lEKTi0uzszPAykwrAUAXxIb9CwAAAA="/>
  </w:docVars>
  <w:rsids>
    <w:rsidRoot w:val="00064850"/>
    <w:rsid w:val="000069D4"/>
    <w:rsid w:val="000174AD"/>
    <w:rsid w:val="00020AF7"/>
    <w:rsid w:val="00047A1D"/>
    <w:rsid w:val="000604B9"/>
    <w:rsid w:val="00064850"/>
    <w:rsid w:val="00076491"/>
    <w:rsid w:val="000A7D55"/>
    <w:rsid w:val="000C12C8"/>
    <w:rsid w:val="000C2E8E"/>
    <w:rsid w:val="000C6368"/>
    <w:rsid w:val="000E00A0"/>
    <w:rsid w:val="000E0E7C"/>
    <w:rsid w:val="000F1B4B"/>
    <w:rsid w:val="0012744F"/>
    <w:rsid w:val="00131178"/>
    <w:rsid w:val="0014004D"/>
    <w:rsid w:val="001430F3"/>
    <w:rsid w:val="0015505C"/>
    <w:rsid w:val="00156F66"/>
    <w:rsid w:val="00163271"/>
    <w:rsid w:val="00182528"/>
    <w:rsid w:val="0018500B"/>
    <w:rsid w:val="00196A19"/>
    <w:rsid w:val="00202DC1"/>
    <w:rsid w:val="002116EE"/>
    <w:rsid w:val="002309D8"/>
    <w:rsid w:val="002406AA"/>
    <w:rsid w:val="002A7FE2"/>
    <w:rsid w:val="002D76CF"/>
    <w:rsid w:val="002E1B4F"/>
    <w:rsid w:val="002F2E67"/>
    <w:rsid w:val="002F58A1"/>
    <w:rsid w:val="002F7CB3"/>
    <w:rsid w:val="00315546"/>
    <w:rsid w:val="00330567"/>
    <w:rsid w:val="00362AE8"/>
    <w:rsid w:val="00386A9D"/>
    <w:rsid w:val="00391081"/>
    <w:rsid w:val="003B2789"/>
    <w:rsid w:val="003C13CE"/>
    <w:rsid w:val="003C697E"/>
    <w:rsid w:val="003E2518"/>
    <w:rsid w:val="003E7CEF"/>
    <w:rsid w:val="004259FB"/>
    <w:rsid w:val="00437083"/>
    <w:rsid w:val="0049452B"/>
    <w:rsid w:val="004A3CF9"/>
    <w:rsid w:val="004B1EF7"/>
    <w:rsid w:val="004B3FAD"/>
    <w:rsid w:val="004C5749"/>
    <w:rsid w:val="004F6E3D"/>
    <w:rsid w:val="0050199E"/>
    <w:rsid w:val="00501DCA"/>
    <w:rsid w:val="00513A47"/>
    <w:rsid w:val="00513BA2"/>
    <w:rsid w:val="005408DF"/>
    <w:rsid w:val="00573344"/>
    <w:rsid w:val="0057717C"/>
    <w:rsid w:val="0057771E"/>
    <w:rsid w:val="00583F9B"/>
    <w:rsid w:val="005A47A5"/>
    <w:rsid w:val="005B0D29"/>
    <w:rsid w:val="005E5C10"/>
    <w:rsid w:val="005F2C78"/>
    <w:rsid w:val="006144E4"/>
    <w:rsid w:val="006265D7"/>
    <w:rsid w:val="00650299"/>
    <w:rsid w:val="00655FC5"/>
    <w:rsid w:val="00683AC2"/>
    <w:rsid w:val="00683FF7"/>
    <w:rsid w:val="006B2FD6"/>
    <w:rsid w:val="006B7F12"/>
    <w:rsid w:val="006F07AE"/>
    <w:rsid w:val="00772110"/>
    <w:rsid w:val="007753CD"/>
    <w:rsid w:val="007D330C"/>
    <w:rsid w:val="007D74BE"/>
    <w:rsid w:val="00807AA3"/>
    <w:rsid w:val="00814E0A"/>
    <w:rsid w:val="00822581"/>
    <w:rsid w:val="008309DD"/>
    <w:rsid w:val="0083227A"/>
    <w:rsid w:val="00866900"/>
    <w:rsid w:val="00876A8A"/>
    <w:rsid w:val="00881BA1"/>
    <w:rsid w:val="008A61A4"/>
    <w:rsid w:val="008C2302"/>
    <w:rsid w:val="008C26B8"/>
    <w:rsid w:val="008F208F"/>
    <w:rsid w:val="00977B97"/>
    <w:rsid w:val="00982084"/>
    <w:rsid w:val="00984C4A"/>
    <w:rsid w:val="0098582D"/>
    <w:rsid w:val="00995963"/>
    <w:rsid w:val="009B5E33"/>
    <w:rsid w:val="009B61EB"/>
    <w:rsid w:val="009B7D7A"/>
    <w:rsid w:val="009C2064"/>
    <w:rsid w:val="009D1697"/>
    <w:rsid w:val="009F3A46"/>
    <w:rsid w:val="009F6520"/>
    <w:rsid w:val="00A014F8"/>
    <w:rsid w:val="00A1055C"/>
    <w:rsid w:val="00A5173C"/>
    <w:rsid w:val="00A51E1F"/>
    <w:rsid w:val="00A61AEF"/>
    <w:rsid w:val="00A73DA9"/>
    <w:rsid w:val="00A75DAC"/>
    <w:rsid w:val="00AC615B"/>
    <w:rsid w:val="00AD2345"/>
    <w:rsid w:val="00AE72B5"/>
    <w:rsid w:val="00AF173A"/>
    <w:rsid w:val="00B066A4"/>
    <w:rsid w:val="00B07A13"/>
    <w:rsid w:val="00B4279B"/>
    <w:rsid w:val="00B45FC9"/>
    <w:rsid w:val="00B47E3C"/>
    <w:rsid w:val="00B76F35"/>
    <w:rsid w:val="00B81138"/>
    <w:rsid w:val="00B973AC"/>
    <w:rsid w:val="00B973EB"/>
    <w:rsid w:val="00BC7CCF"/>
    <w:rsid w:val="00BD3486"/>
    <w:rsid w:val="00BE470B"/>
    <w:rsid w:val="00C171B4"/>
    <w:rsid w:val="00C57A91"/>
    <w:rsid w:val="00C600E0"/>
    <w:rsid w:val="00CC01C2"/>
    <w:rsid w:val="00CD30B7"/>
    <w:rsid w:val="00CF21F2"/>
    <w:rsid w:val="00D02712"/>
    <w:rsid w:val="00D046A7"/>
    <w:rsid w:val="00D214D0"/>
    <w:rsid w:val="00D6546B"/>
    <w:rsid w:val="00D668C9"/>
    <w:rsid w:val="00DB178B"/>
    <w:rsid w:val="00DC17D3"/>
    <w:rsid w:val="00DD4BED"/>
    <w:rsid w:val="00DE00BD"/>
    <w:rsid w:val="00DE39F0"/>
    <w:rsid w:val="00DF0AF3"/>
    <w:rsid w:val="00DF7E9F"/>
    <w:rsid w:val="00E12094"/>
    <w:rsid w:val="00E13AFC"/>
    <w:rsid w:val="00E16B4E"/>
    <w:rsid w:val="00E27D7E"/>
    <w:rsid w:val="00E42E13"/>
    <w:rsid w:val="00E47EFC"/>
    <w:rsid w:val="00E56D5C"/>
    <w:rsid w:val="00E6257C"/>
    <w:rsid w:val="00E63C59"/>
    <w:rsid w:val="00EC6CC7"/>
    <w:rsid w:val="00F05B53"/>
    <w:rsid w:val="00F15F5E"/>
    <w:rsid w:val="00F25662"/>
    <w:rsid w:val="00F34C91"/>
    <w:rsid w:val="00FA124A"/>
    <w:rsid w:val="00FA4FE5"/>
    <w:rsid w:val="00FB30DE"/>
    <w:rsid w:val="00FB59F2"/>
    <w:rsid w:val="00FC08DD"/>
    <w:rsid w:val="00FC2316"/>
    <w:rsid w:val="00FC2CFD"/>
    <w:rsid w:val="00FC77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E13279"/>
  <w15:docId w15:val="{21FC8DA1-F052-46A6-9C51-9164F20FB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9"/>
    <w:qFormat/>
    <w:rsid w:val="008F208F"/>
    <w:pPr>
      <w:outlineLvl w:val="3"/>
    </w:pPr>
  </w:style>
  <w:style w:type="paragraph" w:styleId="Heading5">
    <w:name w:val="heading 5"/>
    <w:basedOn w:val="Heading4"/>
    <w:next w:val="Normal"/>
    <w:link w:val="Heading5Char"/>
    <w:uiPriority w:val="99"/>
    <w:qFormat/>
    <w:rsid w:val="008F208F"/>
    <w:pPr>
      <w:outlineLvl w:val="4"/>
    </w:pPr>
  </w:style>
  <w:style w:type="paragraph" w:styleId="Heading6">
    <w:name w:val="heading 6"/>
    <w:basedOn w:val="Heading4"/>
    <w:next w:val="Normal"/>
    <w:link w:val="Heading6Char"/>
    <w:uiPriority w:val="99"/>
    <w:qFormat/>
    <w:rsid w:val="008F208F"/>
    <w:pPr>
      <w:outlineLvl w:val="5"/>
    </w:pPr>
  </w:style>
  <w:style w:type="paragraph" w:styleId="Heading7">
    <w:name w:val="heading 7"/>
    <w:basedOn w:val="Heading6"/>
    <w:next w:val="Normal"/>
    <w:link w:val="Heading7Char"/>
    <w:uiPriority w:val="99"/>
    <w:qFormat/>
    <w:rsid w:val="008F208F"/>
    <w:pPr>
      <w:outlineLvl w:val="6"/>
    </w:pPr>
  </w:style>
  <w:style w:type="paragraph" w:styleId="Heading8">
    <w:name w:val="heading 8"/>
    <w:basedOn w:val="Heading6"/>
    <w:next w:val="Normal"/>
    <w:link w:val="Heading8Char"/>
    <w:uiPriority w:val="99"/>
    <w:qFormat/>
    <w:rsid w:val="008F208F"/>
    <w:pPr>
      <w:outlineLvl w:val="7"/>
    </w:pPr>
  </w:style>
  <w:style w:type="paragraph" w:styleId="Heading9">
    <w:name w:val="heading 9"/>
    <w:basedOn w:val="Heading6"/>
    <w:next w:val="Normal"/>
    <w:link w:val="Heading9Char"/>
    <w:uiPriority w:val="9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uiPriority w:val="99"/>
    <w:rsid w:val="008F208F"/>
    <w:pPr>
      <w:keepNext/>
      <w:keepLines/>
      <w:spacing w:before="480"/>
      <w:jc w:val="center"/>
    </w:pPr>
    <w:rPr>
      <w:caps/>
      <w:sz w:val="28"/>
    </w:rPr>
  </w:style>
  <w:style w:type="paragraph" w:customStyle="1" w:styleId="Arttitle">
    <w:name w:val="Art_title"/>
    <w:basedOn w:val="Normal"/>
    <w:next w:val="Normal"/>
    <w:uiPriority w:val="99"/>
    <w:rsid w:val="008F208F"/>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uiPriority w:val="99"/>
    <w:rsid w:val="008F208F"/>
    <w:pPr>
      <w:ind w:left="1871" w:hanging="737"/>
    </w:pPr>
  </w:style>
  <w:style w:type="paragraph" w:customStyle="1" w:styleId="enumlev3">
    <w:name w:val="enumlev3"/>
    <w:basedOn w:val="enumlev2"/>
    <w:uiPriority w:val="99"/>
    <w:rsid w:val="008F208F"/>
    <w:pPr>
      <w:ind w:left="2268" w:hanging="397"/>
    </w:pPr>
  </w:style>
  <w:style w:type="paragraph" w:customStyle="1" w:styleId="Equation">
    <w:name w:val="Equation"/>
    <w:basedOn w:val="Normal"/>
    <w:uiPriority w:val="99"/>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8F208F"/>
    <w:pPr>
      <w:keepNext/>
      <w:keepLines/>
      <w:spacing w:before="20" w:after="20"/>
    </w:pPr>
    <w:rPr>
      <w:sz w:val="18"/>
    </w:rPr>
  </w:style>
  <w:style w:type="paragraph" w:customStyle="1" w:styleId="Tabletext">
    <w:name w:val="Table_text"/>
    <w:basedOn w:val="Normal"/>
    <w:link w:val="TabletextChar"/>
    <w:uiPriority w:val="99"/>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uiPriority w:val="99"/>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Normal"/>
    <w:uiPriority w:val="99"/>
    <w:rsid w:val="008F208F"/>
  </w:style>
  <w:style w:type="paragraph" w:customStyle="1" w:styleId="Partref">
    <w:name w:val="Part_ref"/>
    <w:basedOn w:val="Annexref"/>
    <w:next w:val="Normal"/>
    <w:uiPriority w:val="99"/>
    <w:rsid w:val="008F208F"/>
  </w:style>
  <w:style w:type="paragraph" w:customStyle="1" w:styleId="Parttitle">
    <w:name w:val="Part_title"/>
    <w:basedOn w:val="Annextitle"/>
    <w:next w:val="Normalaftertitle0"/>
    <w:uiPriority w:val="99"/>
    <w:rsid w:val="008F208F"/>
  </w:style>
  <w:style w:type="paragraph" w:customStyle="1" w:styleId="RecNo">
    <w:name w:val="Rec_No"/>
    <w:basedOn w:val="Normal"/>
    <w:next w:val="Normal"/>
    <w:uiPriority w:val="99"/>
    <w:rsid w:val="008F208F"/>
    <w:pPr>
      <w:keepNext/>
      <w:keepLines/>
      <w:spacing w:before="480"/>
      <w:jc w:val="center"/>
    </w:pPr>
    <w:rPr>
      <w:caps/>
      <w:sz w:val="28"/>
    </w:rPr>
  </w:style>
  <w:style w:type="paragraph" w:customStyle="1" w:styleId="Rectitle">
    <w:name w:val="Rec_title"/>
    <w:basedOn w:val="RecNo"/>
    <w:next w:val="Normal"/>
    <w:uiPriority w:val="99"/>
    <w:rsid w:val="008F208F"/>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Normal"/>
    <w:next w:val="Normalaftertitle0"/>
    <w:uiPriority w:val="99"/>
    <w:rsid w:val="008F208F"/>
    <w:pPr>
      <w:keepNext/>
      <w:keepLines/>
      <w:jc w:val="right"/>
    </w:pPr>
    <w:rPr>
      <w:sz w:val="22"/>
    </w:rPr>
  </w:style>
  <w:style w:type="paragraph" w:customStyle="1" w:styleId="Questiondate">
    <w:name w:val="Question_date"/>
    <w:basedOn w:val="Normal"/>
    <w:next w:val="Normalaftertitle0"/>
    <w:uiPriority w:val="99"/>
    <w:rsid w:val="008F208F"/>
    <w:pPr>
      <w:keepNext/>
      <w:keepLines/>
      <w:jc w:val="right"/>
    </w:pPr>
    <w:rPr>
      <w:sz w:val="22"/>
    </w:rPr>
  </w:style>
  <w:style w:type="paragraph" w:customStyle="1" w:styleId="QuestionNo">
    <w:name w:val="Question_No"/>
    <w:basedOn w:val="Normal"/>
    <w:next w:val="Normal"/>
    <w:uiPriority w:val="99"/>
    <w:rsid w:val="008F208F"/>
    <w:pPr>
      <w:keepNext/>
      <w:keepLines/>
      <w:spacing w:before="480"/>
      <w:jc w:val="center"/>
    </w:pPr>
    <w:rPr>
      <w:caps/>
      <w:sz w:val="28"/>
    </w:rPr>
  </w:style>
  <w:style w:type="paragraph" w:customStyle="1" w:styleId="Questiontitle">
    <w:name w:val="Question_title"/>
    <w:basedOn w:val="Normal"/>
    <w:next w:val="Normal"/>
    <w:uiPriority w:val="99"/>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Normal"/>
    <w:uiPriority w:val="99"/>
    <w:rsid w:val="008F208F"/>
  </w:style>
  <w:style w:type="paragraph" w:customStyle="1" w:styleId="Restitle">
    <w:name w:val="Res_title"/>
    <w:basedOn w:val="Rectitle"/>
    <w:next w:val="Normal"/>
    <w:uiPriority w:val="99"/>
    <w:rsid w:val="008F208F"/>
  </w:style>
  <w:style w:type="paragraph" w:customStyle="1" w:styleId="Resref">
    <w:name w:val="Res_ref"/>
    <w:basedOn w:val="Recref"/>
    <w:next w:val="Resdate"/>
    <w:uiPriority w:val="99"/>
    <w:rsid w:val="00E63C59"/>
  </w:style>
  <w:style w:type="paragraph" w:customStyle="1" w:styleId="SectionNo">
    <w:name w:val="Section_No"/>
    <w:basedOn w:val="AnnexNo"/>
    <w:next w:val="Normal"/>
    <w:uiPriority w:val="99"/>
    <w:rsid w:val="008F208F"/>
  </w:style>
  <w:style w:type="paragraph" w:customStyle="1" w:styleId="Sectiontitle">
    <w:name w:val="Section_title"/>
    <w:basedOn w:val="Annextitle"/>
    <w:next w:val="Normalaftertitle0"/>
    <w:uiPriority w:val="99"/>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uiPriority w:val="99"/>
    <w:rsid w:val="008F208F"/>
    <w:rPr>
      <w:sz w:val="20"/>
    </w:rPr>
  </w:style>
  <w:style w:type="paragraph" w:customStyle="1" w:styleId="TableNo">
    <w:name w:val="Table_No"/>
    <w:basedOn w:val="Normal"/>
    <w:next w:val="Normal"/>
    <w:link w:val="TableNo0"/>
    <w:uiPriority w:val="99"/>
    <w:rsid w:val="008F208F"/>
    <w:pPr>
      <w:keepNext/>
      <w:spacing w:before="560" w:after="120"/>
      <w:jc w:val="center"/>
    </w:pPr>
    <w:rPr>
      <w:caps/>
      <w:sz w:val="20"/>
    </w:rPr>
  </w:style>
  <w:style w:type="paragraph" w:customStyle="1" w:styleId="Tabletitle">
    <w:name w:val="Table_title"/>
    <w:basedOn w:val="Normal"/>
    <w:next w:val="Tabletext"/>
    <w:link w:val="Tabletitle0"/>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uiPriority w:val="99"/>
    <w:rsid w:val="008F208F"/>
    <w:pPr>
      <w:tabs>
        <w:tab w:val="clear" w:pos="1134"/>
        <w:tab w:val="clear" w:pos="1871"/>
        <w:tab w:val="clear" w:pos="2268"/>
        <w:tab w:val="right" w:pos="9781"/>
      </w:tabs>
    </w:pPr>
    <w:rPr>
      <w:b/>
    </w:rPr>
  </w:style>
  <w:style w:type="paragraph" w:styleId="TOC1">
    <w:name w:val="toc 1"/>
    <w:basedOn w:val="Normal"/>
    <w:uiPriority w:val="9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8F208F"/>
    <w:pPr>
      <w:spacing w:before="120"/>
    </w:pPr>
  </w:style>
  <w:style w:type="paragraph" w:styleId="TOC3">
    <w:name w:val="toc 3"/>
    <w:basedOn w:val="TOC2"/>
    <w:uiPriority w:val="99"/>
    <w:rsid w:val="008F208F"/>
  </w:style>
  <w:style w:type="paragraph" w:styleId="TOC4">
    <w:name w:val="toc 4"/>
    <w:basedOn w:val="TOC3"/>
    <w:uiPriority w:val="99"/>
    <w:rsid w:val="008F208F"/>
  </w:style>
  <w:style w:type="paragraph" w:styleId="TOC5">
    <w:name w:val="toc 5"/>
    <w:basedOn w:val="TOC4"/>
    <w:uiPriority w:val="99"/>
    <w:rsid w:val="008F208F"/>
  </w:style>
  <w:style w:type="paragraph" w:styleId="TOC6">
    <w:name w:val="toc 6"/>
    <w:basedOn w:val="TOC4"/>
    <w:uiPriority w:val="99"/>
    <w:rsid w:val="008F208F"/>
  </w:style>
  <w:style w:type="paragraph" w:styleId="TOC7">
    <w:name w:val="toc 7"/>
    <w:basedOn w:val="TOC4"/>
    <w:uiPriority w:val="99"/>
    <w:rsid w:val="008F208F"/>
  </w:style>
  <w:style w:type="paragraph" w:styleId="TOC8">
    <w:name w:val="toc 8"/>
    <w:basedOn w:val="TOC4"/>
    <w:uiPriority w:val="9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uiPriority w:val="99"/>
    <w:qFormat/>
    <w:rsid w:val="008F208F"/>
    <w:pPr>
      <w:spacing w:before="160"/>
    </w:pPr>
    <w:rPr>
      <w:i/>
    </w:rPr>
  </w:style>
  <w:style w:type="paragraph" w:customStyle="1" w:styleId="Headingb">
    <w:name w:val="Heading_b"/>
    <w:basedOn w:val="Normal"/>
    <w:next w:val="Normal"/>
    <w:link w:val="HeadingbChar"/>
    <w:uiPriority w:val="99"/>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uiPriority w:val="99"/>
    <w:rsid w:val="000E00A0"/>
    <w:pPr>
      <w:spacing w:after="240"/>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0E00A0"/>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uiPriority w:val="99"/>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uiPriority w:val="99"/>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rsid w:val="00064850"/>
    <w:rPr>
      <w:color w:val="0000FF"/>
      <w:u w:val="single"/>
    </w:rPr>
  </w:style>
  <w:style w:type="character" w:customStyle="1" w:styleId="href">
    <w:name w:val="href"/>
    <w:basedOn w:val="DefaultParagraphFont"/>
    <w:uiPriority w:val="99"/>
    <w:rsid w:val="00064850"/>
  </w:style>
  <w:style w:type="character" w:customStyle="1" w:styleId="Heading1Char">
    <w:name w:val="Heading 1 Char"/>
    <w:basedOn w:val="DefaultParagraphFont"/>
    <w:link w:val="Heading1"/>
    <w:uiPriority w:val="9"/>
    <w:rsid w:val="00064850"/>
    <w:rPr>
      <w:rFonts w:ascii="Times New Roman" w:hAnsi="Times New Roman"/>
      <w:b/>
      <w:sz w:val="28"/>
      <w:lang w:val="en-GB" w:eastAsia="en-US"/>
    </w:rPr>
  </w:style>
  <w:style w:type="character" w:customStyle="1" w:styleId="Heading2Char">
    <w:name w:val="Heading 2 Char"/>
    <w:basedOn w:val="DefaultParagraphFont"/>
    <w:link w:val="Heading2"/>
    <w:uiPriority w:val="99"/>
    <w:rsid w:val="00064850"/>
    <w:rPr>
      <w:rFonts w:ascii="Times New Roman" w:hAnsi="Times New Roman"/>
      <w:b/>
      <w:sz w:val="24"/>
      <w:lang w:val="en-GB" w:eastAsia="en-US"/>
    </w:rPr>
  </w:style>
  <w:style w:type="character" w:customStyle="1" w:styleId="Heading3Char">
    <w:name w:val="Heading 3 Char"/>
    <w:basedOn w:val="DefaultParagraphFont"/>
    <w:link w:val="Heading3"/>
    <w:uiPriority w:val="99"/>
    <w:rsid w:val="00064850"/>
    <w:rPr>
      <w:rFonts w:ascii="Times New Roman" w:hAnsi="Times New Roman"/>
      <w:b/>
      <w:sz w:val="24"/>
      <w:lang w:val="en-GB" w:eastAsia="en-US"/>
    </w:rPr>
  </w:style>
  <w:style w:type="character" w:customStyle="1" w:styleId="Heading4Char">
    <w:name w:val="Heading 4 Char"/>
    <w:basedOn w:val="DefaultParagraphFont"/>
    <w:link w:val="Heading4"/>
    <w:uiPriority w:val="99"/>
    <w:rsid w:val="00064850"/>
    <w:rPr>
      <w:rFonts w:ascii="Times New Roman" w:hAnsi="Times New Roman"/>
      <w:b/>
      <w:sz w:val="24"/>
      <w:lang w:val="en-GB" w:eastAsia="en-US"/>
    </w:rPr>
  </w:style>
  <w:style w:type="character" w:customStyle="1" w:styleId="Heading5Char">
    <w:name w:val="Heading 5 Char"/>
    <w:basedOn w:val="DefaultParagraphFont"/>
    <w:link w:val="Heading5"/>
    <w:uiPriority w:val="99"/>
    <w:rsid w:val="00064850"/>
    <w:rPr>
      <w:rFonts w:ascii="Times New Roman" w:hAnsi="Times New Roman"/>
      <w:b/>
      <w:sz w:val="24"/>
      <w:lang w:val="en-GB" w:eastAsia="en-US"/>
    </w:rPr>
  </w:style>
  <w:style w:type="character" w:customStyle="1" w:styleId="Heading6Char">
    <w:name w:val="Heading 6 Char"/>
    <w:basedOn w:val="DefaultParagraphFont"/>
    <w:link w:val="Heading6"/>
    <w:uiPriority w:val="99"/>
    <w:rsid w:val="00064850"/>
    <w:rPr>
      <w:rFonts w:ascii="Times New Roman" w:hAnsi="Times New Roman"/>
      <w:b/>
      <w:sz w:val="24"/>
      <w:lang w:val="en-GB" w:eastAsia="en-US"/>
    </w:rPr>
  </w:style>
  <w:style w:type="character" w:customStyle="1" w:styleId="Heading7Char">
    <w:name w:val="Heading 7 Char"/>
    <w:basedOn w:val="DefaultParagraphFont"/>
    <w:link w:val="Heading7"/>
    <w:uiPriority w:val="99"/>
    <w:rsid w:val="00064850"/>
    <w:rPr>
      <w:rFonts w:ascii="Times New Roman" w:hAnsi="Times New Roman"/>
      <w:b/>
      <w:sz w:val="24"/>
      <w:lang w:val="en-GB" w:eastAsia="en-US"/>
    </w:rPr>
  </w:style>
  <w:style w:type="character" w:customStyle="1" w:styleId="Heading8Char">
    <w:name w:val="Heading 8 Char"/>
    <w:basedOn w:val="DefaultParagraphFont"/>
    <w:link w:val="Heading8"/>
    <w:uiPriority w:val="99"/>
    <w:rsid w:val="00064850"/>
    <w:rPr>
      <w:rFonts w:ascii="Times New Roman" w:hAnsi="Times New Roman"/>
      <w:b/>
      <w:sz w:val="24"/>
      <w:lang w:val="en-GB" w:eastAsia="en-US"/>
    </w:rPr>
  </w:style>
  <w:style w:type="character" w:customStyle="1" w:styleId="Heading9Char">
    <w:name w:val="Heading 9 Char"/>
    <w:basedOn w:val="DefaultParagraphFont"/>
    <w:link w:val="Heading9"/>
    <w:uiPriority w:val="99"/>
    <w:rsid w:val="00064850"/>
    <w:rPr>
      <w:rFonts w:ascii="Times New Roman" w:hAnsi="Times New Roman"/>
      <w:b/>
      <w:sz w:val="24"/>
      <w:lang w:val="en-GB" w:eastAsia="en-US"/>
    </w:rPr>
  </w:style>
  <w:style w:type="character" w:customStyle="1" w:styleId="NormalaftertitleChar">
    <w:name w:val="Normal_after_title Char"/>
    <w:basedOn w:val="DefaultParagraphFont"/>
    <w:link w:val="Normalaftertitle"/>
    <w:uiPriority w:val="99"/>
    <w:locked/>
    <w:rsid w:val="00064850"/>
    <w:rPr>
      <w:rFonts w:ascii="Times New Roman" w:hAnsi="Times New Roman"/>
      <w:sz w:val="24"/>
      <w:lang w:val="en-GB" w:eastAsia="en-US"/>
    </w:rPr>
  </w:style>
  <w:style w:type="character" w:customStyle="1" w:styleId="CallChar">
    <w:name w:val="Call Char"/>
    <w:basedOn w:val="DefaultParagraphFont"/>
    <w:link w:val="Call"/>
    <w:uiPriority w:val="99"/>
    <w:locked/>
    <w:rsid w:val="00064850"/>
    <w:rPr>
      <w:rFonts w:ascii="Times New Roman" w:hAnsi="Times New Roman"/>
      <w:i/>
      <w:sz w:val="24"/>
      <w:lang w:val="en-GB" w:eastAsia="en-US"/>
    </w:rPr>
  </w:style>
  <w:style w:type="character" w:customStyle="1" w:styleId="EquationlegendChar">
    <w:name w:val="Equation_legend Char"/>
    <w:link w:val="Equationlegend"/>
    <w:uiPriority w:val="99"/>
    <w:locked/>
    <w:rsid w:val="00064850"/>
    <w:rPr>
      <w:rFonts w:ascii="Times New Roman" w:hAnsi="Times New Roman"/>
      <w:sz w:val="24"/>
      <w:lang w:val="en-GB" w:eastAsia="en-US"/>
    </w:rPr>
  </w:style>
  <w:style w:type="character" w:customStyle="1" w:styleId="TabletextChar">
    <w:name w:val="Table_text Char"/>
    <w:basedOn w:val="DefaultParagraphFont"/>
    <w:link w:val="Tabletext"/>
    <w:uiPriority w:val="99"/>
    <w:locked/>
    <w:rsid w:val="00064850"/>
    <w:rPr>
      <w:rFonts w:ascii="Times New Roman" w:hAnsi="Times New Roman"/>
      <w:lang w:val="en-GB" w:eastAsia="en-US"/>
    </w:rPr>
  </w:style>
  <w:style w:type="character" w:customStyle="1" w:styleId="FigureNoChar">
    <w:name w:val="Figure_No Char"/>
    <w:basedOn w:val="DefaultParagraphFont"/>
    <w:link w:val="FigureNo"/>
    <w:locked/>
    <w:rsid w:val="00064850"/>
    <w:rPr>
      <w:rFonts w:ascii="Times New Roman" w:hAnsi="Times New Roman"/>
      <w:caps/>
      <w:lang w:val="en-GB" w:eastAsia="en-US"/>
    </w:rPr>
  </w:style>
  <w:style w:type="character" w:customStyle="1" w:styleId="TableheadChar">
    <w:name w:val="Table_head Char"/>
    <w:basedOn w:val="DefaultParagraphFont"/>
    <w:link w:val="Tablehead"/>
    <w:uiPriority w:val="99"/>
    <w:locked/>
    <w:rsid w:val="00064850"/>
    <w:rPr>
      <w:rFonts w:ascii="Times New Roman Bold" w:hAnsi="Times New Roman Bold" w:cs="Times New Roman Bold"/>
      <w:b/>
      <w:lang w:val="en-GB" w:eastAsia="en-US"/>
    </w:rPr>
  </w:style>
  <w:style w:type="character" w:customStyle="1" w:styleId="TablelegendChar">
    <w:name w:val="Table_legend Char"/>
    <w:link w:val="Tablelegend"/>
    <w:uiPriority w:val="99"/>
    <w:locked/>
    <w:rsid w:val="00064850"/>
    <w:rPr>
      <w:rFonts w:ascii="Times New Roman" w:hAnsi="Times New Roman"/>
      <w:lang w:val="en-GB" w:eastAsia="en-US"/>
    </w:rPr>
  </w:style>
  <w:style w:type="character" w:customStyle="1" w:styleId="TableNo0">
    <w:name w:val="Table_No Знак"/>
    <w:link w:val="TableNo"/>
    <w:uiPriority w:val="99"/>
    <w:locked/>
    <w:rsid w:val="00064850"/>
    <w:rPr>
      <w:rFonts w:ascii="Times New Roman" w:hAnsi="Times New Roman"/>
      <w:caps/>
      <w:lang w:val="en-GB" w:eastAsia="en-US"/>
    </w:rPr>
  </w:style>
  <w:style w:type="character" w:customStyle="1" w:styleId="Tabletitle0">
    <w:name w:val="Table_title Знак"/>
    <w:link w:val="Tabletitle"/>
    <w:uiPriority w:val="99"/>
    <w:locked/>
    <w:rsid w:val="00064850"/>
    <w:rPr>
      <w:rFonts w:ascii="Times New Roman Bold" w:hAnsi="Times New Roman Bold"/>
      <w:b/>
      <w:lang w:val="en-GB" w:eastAsia="en-US"/>
    </w:rPr>
  </w:style>
  <w:style w:type="character" w:customStyle="1" w:styleId="HeadingbChar">
    <w:name w:val="Heading_b Char"/>
    <w:basedOn w:val="DefaultParagraphFont"/>
    <w:link w:val="Headingb"/>
    <w:uiPriority w:val="99"/>
    <w:locked/>
    <w:rsid w:val="00064850"/>
    <w:rPr>
      <w:rFonts w:ascii="Times New Roman Bold" w:hAnsi="Times New Roman Bold" w:cs="Times New Roman Bold"/>
      <w:b/>
      <w:sz w:val="24"/>
      <w:lang w:val="fr-CH" w:eastAsia="en-US"/>
    </w:rPr>
  </w:style>
  <w:style w:type="character" w:customStyle="1" w:styleId="FigureChar">
    <w:name w:val="Figure Char"/>
    <w:basedOn w:val="DefaultParagraphFont"/>
    <w:link w:val="Figure"/>
    <w:uiPriority w:val="99"/>
    <w:locked/>
    <w:rsid w:val="000E00A0"/>
    <w:rPr>
      <w:rFonts w:ascii="Times New Roman" w:hAnsi="Times New Roman"/>
      <w:sz w:val="24"/>
      <w:lang w:val="en-GB" w:eastAsia="en-US"/>
    </w:rPr>
  </w:style>
  <w:style w:type="character" w:customStyle="1" w:styleId="FiguretitleChar">
    <w:name w:val="Figure_title Char"/>
    <w:basedOn w:val="DefaultParagraphFont"/>
    <w:link w:val="Figuretitle"/>
    <w:locked/>
    <w:rsid w:val="000E00A0"/>
    <w:rPr>
      <w:rFonts w:ascii="Times New Roman Bold" w:hAnsi="Times New Roman Bold"/>
      <w:b/>
      <w:lang w:val="en-GB" w:eastAsia="en-US"/>
    </w:rPr>
  </w:style>
  <w:style w:type="paragraph" w:customStyle="1" w:styleId="AnnexNoTitle">
    <w:name w:val="Annex_NoTitle"/>
    <w:basedOn w:val="Normal"/>
    <w:next w:val="Normalaftertitle"/>
    <w:link w:val="AnnexNoTitleChar"/>
    <w:uiPriority w:val="99"/>
    <w:rsid w:val="00064850"/>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character" w:customStyle="1" w:styleId="AnnexNoTitleChar">
    <w:name w:val="Annex_NoTitle Char"/>
    <w:link w:val="AnnexNoTitle"/>
    <w:uiPriority w:val="99"/>
    <w:locked/>
    <w:rsid w:val="00064850"/>
    <w:rPr>
      <w:rFonts w:ascii="Times New Roman" w:eastAsiaTheme="minorEastAsia" w:hAnsi="Times New Roman"/>
      <w:b/>
      <w:sz w:val="28"/>
      <w:lang w:val="fr-FR" w:eastAsia="en-US"/>
    </w:rPr>
  </w:style>
  <w:style w:type="paragraph" w:customStyle="1" w:styleId="HeadingSum">
    <w:name w:val="Heading_Sum"/>
    <w:basedOn w:val="Headingb"/>
    <w:next w:val="Normal"/>
    <w:autoRedefine/>
    <w:uiPriority w:val="99"/>
    <w:rsid w:val="00064850"/>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szCs w:val="22"/>
      <w:lang w:val="en-GB"/>
    </w:rPr>
  </w:style>
  <w:style w:type="paragraph" w:customStyle="1" w:styleId="AppendixNoTitle">
    <w:name w:val="Appendix_NoTitle"/>
    <w:basedOn w:val="AnnexNoTitle"/>
    <w:next w:val="Normal"/>
    <w:uiPriority w:val="99"/>
    <w:rsid w:val="00064850"/>
  </w:style>
  <w:style w:type="paragraph" w:customStyle="1" w:styleId="Tablefin">
    <w:name w:val="Table_fin"/>
    <w:basedOn w:val="Normal"/>
    <w:next w:val="Normal"/>
    <w:uiPriority w:val="99"/>
    <w:rsid w:val="00064850"/>
    <w:pPr>
      <w:tabs>
        <w:tab w:val="clear" w:pos="1134"/>
        <w:tab w:val="clear" w:pos="1871"/>
        <w:tab w:val="clear" w:pos="2268"/>
        <w:tab w:val="left" w:pos="794"/>
        <w:tab w:val="left" w:pos="1191"/>
        <w:tab w:val="left" w:pos="1588"/>
        <w:tab w:val="left" w:pos="1985"/>
      </w:tabs>
      <w:spacing w:before="0"/>
      <w:jc w:val="both"/>
    </w:pPr>
    <w:rPr>
      <w:rFonts w:eastAsiaTheme="minorEastAsia"/>
      <w:sz w:val="20"/>
    </w:rPr>
  </w:style>
  <w:style w:type="paragraph" w:customStyle="1" w:styleId="tocpart">
    <w:name w:val="tocpart"/>
    <w:basedOn w:val="Normal"/>
    <w:uiPriority w:val="99"/>
    <w:rsid w:val="00064850"/>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link w:val="BlancChar"/>
    <w:uiPriority w:val="99"/>
    <w:rsid w:val="00064850"/>
    <w:pPr>
      <w:keepNext/>
      <w:keepLines/>
      <w:tabs>
        <w:tab w:val="clear" w:pos="1134"/>
        <w:tab w:val="clear" w:pos="1871"/>
        <w:tab w:val="clear" w:pos="2268"/>
      </w:tabs>
      <w:spacing w:before="0"/>
      <w:jc w:val="both"/>
    </w:pPr>
    <w:rPr>
      <w:rFonts w:eastAsiaTheme="minorEastAsia"/>
      <w:sz w:val="16"/>
    </w:rPr>
  </w:style>
  <w:style w:type="character" w:customStyle="1" w:styleId="BlancChar">
    <w:name w:val="Blanc Char"/>
    <w:link w:val="Blanc"/>
    <w:uiPriority w:val="99"/>
    <w:locked/>
    <w:rsid w:val="00064850"/>
    <w:rPr>
      <w:rFonts w:ascii="Times New Roman" w:eastAsiaTheme="minorEastAsia" w:hAnsi="Times New Roman"/>
      <w:sz w:val="16"/>
      <w:lang w:val="en-GB" w:eastAsia="en-US"/>
    </w:rPr>
  </w:style>
  <w:style w:type="paragraph" w:customStyle="1" w:styleId="Line">
    <w:name w:val="Line"/>
    <w:basedOn w:val="Normal"/>
    <w:next w:val="Normal"/>
    <w:uiPriority w:val="99"/>
    <w:rsid w:val="00064850"/>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uiPriority w:val="99"/>
    <w:rsid w:val="00064850"/>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Summary">
    <w:name w:val="Summary"/>
    <w:basedOn w:val="Normal"/>
    <w:next w:val="Normalaftertitle"/>
    <w:autoRedefine/>
    <w:uiPriority w:val="99"/>
    <w:rsid w:val="00064850"/>
    <w:pPr>
      <w:tabs>
        <w:tab w:val="clear" w:pos="1134"/>
        <w:tab w:val="clear" w:pos="1871"/>
        <w:tab w:val="clear" w:pos="2268"/>
        <w:tab w:val="left" w:pos="794"/>
        <w:tab w:val="left" w:pos="1191"/>
        <w:tab w:val="left" w:pos="1588"/>
        <w:tab w:val="left" w:pos="1985"/>
      </w:tabs>
      <w:spacing w:after="480"/>
      <w:jc w:val="both"/>
    </w:pPr>
    <w:rPr>
      <w:rFonts w:eastAsiaTheme="minorEastAsia"/>
      <w:sz w:val="22"/>
    </w:rPr>
  </w:style>
  <w:style w:type="paragraph" w:customStyle="1" w:styleId="TableLegendNote">
    <w:name w:val="Table_Legend_Note"/>
    <w:basedOn w:val="Tablelegend"/>
    <w:next w:val="Tablelegend"/>
    <w:rsid w:val="0006485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pPr>
    <w:rPr>
      <w:rFonts w:eastAsiaTheme="minorEastAsia"/>
      <w:sz w:val="22"/>
      <w:lang w:val="en-US"/>
    </w:rPr>
  </w:style>
  <w:style w:type="paragraph" w:styleId="BalloonText">
    <w:name w:val="Balloon Text"/>
    <w:basedOn w:val="Normal"/>
    <w:link w:val="BalloonTextChar"/>
    <w:uiPriority w:val="99"/>
    <w:rsid w:val="00064850"/>
    <w:pPr>
      <w:tabs>
        <w:tab w:val="clear" w:pos="1134"/>
        <w:tab w:val="clear" w:pos="1871"/>
        <w:tab w:val="clear" w:pos="2268"/>
        <w:tab w:val="left" w:pos="794"/>
        <w:tab w:val="left" w:pos="1191"/>
        <w:tab w:val="left" w:pos="1588"/>
        <w:tab w:val="left" w:pos="1985"/>
      </w:tabs>
      <w:spacing w:before="0"/>
      <w:jc w:val="both"/>
    </w:pPr>
    <w:rPr>
      <w:rFonts w:ascii="Tahoma" w:eastAsiaTheme="minorEastAsia" w:hAnsi="Tahoma" w:cs="Tahoma"/>
      <w:sz w:val="16"/>
      <w:szCs w:val="16"/>
      <w:lang w:val="fr-FR"/>
    </w:rPr>
  </w:style>
  <w:style w:type="character" w:customStyle="1" w:styleId="BalloonTextChar">
    <w:name w:val="Balloon Text Char"/>
    <w:basedOn w:val="DefaultParagraphFont"/>
    <w:link w:val="BalloonText"/>
    <w:uiPriority w:val="99"/>
    <w:rsid w:val="00064850"/>
    <w:rPr>
      <w:rFonts w:ascii="Tahoma" w:eastAsiaTheme="minorEastAsia" w:hAnsi="Tahoma" w:cs="Tahoma"/>
      <w:sz w:val="16"/>
      <w:szCs w:val="16"/>
      <w:lang w:val="fr-FR" w:eastAsia="en-US"/>
    </w:rPr>
  </w:style>
  <w:style w:type="table" w:styleId="TableGrid">
    <w:name w:val="Table Grid"/>
    <w:basedOn w:val="TableNormal"/>
    <w:uiPriority w:val="59"/>
    <w:rsid w:val="00064850"/>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064850"/>
    <w:rPr>
      <w:rFonts w:ascii="Times New Roman" w:eastAsiaTheme="minorEastAsia" w:hAnsi="Times New Roman"/>
      <w:lang w:val="fr-FR" w:eastAsia="en-US"/>
    </w:rPr>
  </w:style>
  <w:style w:type="paragraph" w:styleId="EndnoteText">
    <w:name w:val="endnote text"/>
    <w:basedOn w:val="Normal"/>
    <w:link w:val="EndnoteTextChar"/>
    <w:uiPriority w:val="99"/>
    <w:semiHidden/>
    <w:unhideWhenUsed/>
    <w:rsid w:val="00064850"/>
    <w:pPr>
      <w:tabs>
        <w:tab w:val="clear" w:pos="1134"/>
        <w:tab w:val="clear" w:pos="1871"/>
        <w:tab w:val="clear" w:pos="2268"/>
        <w:tab w:val="left" w:pos="794"/>
        <w:tab w:val="left" w:pos="1191"/>
        <w:tab w:val="left" w:pos="1588"/>
        <w:tab w:val="left" w:pos="1985"/>
      </w:tabs>
      <w:spacing w:before="0"/>
      <w:jc w:val="both"/>
    </w:pPr>
    <w:rPr>
      <w:rFonts w:eastAsiaTheme="minorEastAsia"/>
      <w:sz w:val="20"/>
      <w:lang w:val="fr-FR"/>
    </w:rPr>
  </w:style>
  <w:style w:type="character" w:customStyle="1" w:styleId="EndnoteTextChar1">
    <w:name w:val="Endnote Text Char1"/>
    <w:basedOn w:val="DefaultParagraphFont"/>
    <w:semiHidden/>
    <w:rsid w:val="00064850"/>
    <w:rPr>
      <w:rFonts w:ascii="Times New Roman" w:hAnsi="Times New Roman"/>
      <w:lang w:val="en-GB" w:eastAsia="en-US"/>
    </w:rPr>
  </w:style>
  <w:style w:type="character" w:customStyle="1" w:styleId="CommentTextChar">
    <w:name w:val="Comment Text Char"/>
    <w:basedOn w:val="DefaultParagraphFont"/>
    <w:link w:val="CommentText"/>
    <w:uiPriority w:val="99"/>
    <w:semiHidden/>
    <w:rsid w:val="00064850"/>
    <w:rPr>
      <w:rFonts w:ascii="Times New Roman" w:eastAsiaTheme="minorEastAsia" w:hAnsi="Times New Roman"/>
      <w:lang w:val="fr-FR" w:eastAsia="en-US"/>
    </w:rPr>
  </w:style>
  <w:style w:type="paragraph" w:styleId="CommentText">
    <w:name w:val="annotation text"/>
    <w:basedOn w:val="Normal"/>
    <w:link w:val="CommentTextChar"/>
    <w:uiPriority w:val="99"/>
    <w:semiHidden/>
    <w:unhideWhenUsed/>
    <w:rsid w:val="00064850"/>
    <w:pPr>
      <w:tabs>
        <w:tab w:val="clear" w:pos="1134"/>
        <w:tab w:val="clear" w:pos="1871"/>
        <w:tab w:val="clear" w:pos="2268"/>
        <w:tab w:val="left" w:pos="794"/>
        <w:tab w:val="left" w:pos="1191"/>
        <w:tab w:val="left" w:pos="1588"/>
        <w:tab w:val="left" w:pos="1985"/>
      </w:tabs>
      <w:jc w:val="both"/>
    </w:pPr>
    <w:rPr>
      <w:rFonts w:eastAsiaTheme="minorEastAsia"/>
      <w:sz w:val="20"/>
      <w:lang w:val="fr-FR"/>
    </w:rPr>
  </w:style>
  <w:style w:type="character" w:customStyle="1" w:styleId="CommentTextChar1">
    <w:name w:val="Comment Text Char1"/>
    <w:basedOn w:val="DefaultParagraphFont"/>
    <w:semiHidden/>
    <w:rsid w:val="00064850"/>
    <w:rPr>
      <w:rFonts w:ascii="Times New Roman" w:hAnsi="Times New Roman"/>
      <w:lang w:val="en-GB" w:eastAsia="en-US"/>
    </w:rPr>
  </w:style>
  <w:style w:type="character" w:customStyle="1" w:styleId="CommentSubjectChar">
    <w:name w:val="Comment Subject Char"/>
    <w:basedOn w:val="CommentTextChar"/>
    <w:link w:val="CommentSubject"/>
    <w:uiPriority w:val="99"/>
    <w:semiHidden/>
    <w:rsid w:val="00064850"/>
    <w:rPr>
      <w:rFonts w:ascii="Times New Roman" w:eastAsiaTheme="minorEastAsia" w:hAnsi="Times New Roman"/>
      <w:b/>
      <w:bCs/>
      <w:lang w:val="fr-FR" w:eastAsia="en-US"/>
    </w:rPr>
  </w:style>
  <w:style w:type="paragraph" w:styleId="CommentSubject">
    <w:name w:val="annotation subject"/>
    <w:basedOn w:val="CommentText"/>
    <w:next w:val="CommentText"/>
    <w:link w:val="CommentSubjectChar"/>
    <w:uiPriority w:val="99"/>
    <w:semiHidden/>
    <w:unhideWhenUsed/>
    <w:rsid w:val="00064850"/>
    <w:rPr>
      <w:b/>
      <w:bCs/>
    </w:rPr>
  </w:style>
  <w:style w:type="character" w:customStyle="1" w:styleId="CommentSubjectChar1">
    <w:name w:val="Comment Subject Char1"/>
    <w:basedOn w:val="CommentTextChar1"/>
    <w:semiHidden/>
    <w:rsid w:val="00064850"/>
    <w:rPr>
      <w:rFonts w:ascii="Times New Roman" w:hAnsi="Times New Roman"/>
      <w:b/>
      <w:bCs/>
      <w:lang w:val="en-GB" w:eastAsia="en-US"/>
    </w:rPr>
  </w:style>
  <w:style w:type="paragraph" w:styleId="ListParagraph">
    <w:name w:val="List Paragraph"/>
    <w:basedOn w:val="Normal"/>
    <w:uiPriority w:val="34"/>
    <w:qFormat/>
    <w:rsid w:val="00064850"/>
    <w:pPr>
      <w:ind w:left="720"/>
      <w:contextualSpacing/>
    </w:pPr>
    <w:rPr>
      <w:rFonts w:eastAsiaTheme="minorEastAsia"/>
    </w:rPr>
  </w:style>
  <w:style w:type="numbering" w:customStyle="1" w:styleId="NoList1">
    <w:name w:val="No List1"/>
    <w:next w:val="NoList"/>
    <w:uiPriority w:val="99"/>
    <w:semiHidden/>
    <w:unhideWhenUsed/>
    <w:rsid w:val="00064850"/>
  </w:style>
  <w:style w:type="paragraph" w:styleId="Revision">
    <w:name w:val="Revision"/>
    <w:hidden/>
    <w:uiPriority w:val="99"/>
    <w:semiHidden/>
    <w:rsid w:val="00064850"/>
    <w:rPr>
      <w:rFonts w:ascii="Times New Roman" w:eastAsia="SimSun" w:hAnsi="Times New Roman"/>
      <w:sz w:val="24"/>
      <w:lang w:val="fr-FR" w:eastAsia="en-US"/>
    </w:rPr>
  </w:style>
  <w:style w:type="table" w:customStyle="1" w:styleId="TableGrid1">
    <w:name w:val="Table Grid1"/>
    <w:basedOn w:val="TableNormal"/>
    <w:next w:val="TableGrid"/>
    <w:uiPriority w:val="59"/>
    <w:rsid w:val="0006485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64850"/>
    <w:rPr>
      <w:sz w:val="16"/>
      <w:szCs w:val="16"/>
    </w:rPr>
  </w:style>
  <w:style w:type="paragraph" w:styleId="BodyText">
    <w:name w:val="Body Text"/>
    <w:basedOn w:val="Normal"/>
    <w:link w:val="BodyTextChar"/>
    <w:qFormat/>
    <w:rsid w:val="00FB59F2"/>
    <w:pPr>
      <w:tabs>
        <w:tab w:val="clear" w:pos="1134"/>
        <w:tab w:val="clear" w:pos="1871"/>
        <w:tab w:val="clear" w:pos="2268"/>
      </w:tabs>
      <w:overflowPunct/>
      <w:autoSpaceDE/>
      <w:autoSpaceDN/>
      <w:adjustRightInd/>
      <w:spacing w:before="0" w:after="120"/>
      <w:jc w:val="both"/>
      <w:textAlignment w:val="auto"/>
    </w:pPr>
    <w:rPr>
      <w:rFonts w:ascii="Calibri" w:eastAsia="SimSun" w:hAnsi="Calibri" w:cs="Calibri"/>
      <w:sz w:val="22"/>
      <w:szCs w:val="22"/>
      <w:lang w:eastAsia="en-GB"/>
    </w:rPr>
  </w:style>
  <w:style w:type="character" w:customStyle="1" w:styleId="BodyTextChar">
    <w:name w:val="Body Text Char"/>
    <w:basedOn w:val="DefaultParagraphFont"/>
    <w:link w:val="BodyText"/>
    <w:rsid w:val="00FB59F2"/>
    <w:rPr>
      <w:rFonts w:ascii="Calibri" w:eastAsia="SimSun"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9</Pages>
  <Words>3207</Words>
  <Characters>18281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Kevin Gregory</cp:lastModifiedBy>
  <cp:revision>3</cp:revision>
  <cp:lastPrinted>2008-02-21T14:04:00Z</cp:lastPrinted>
  <dcterms:created xsi:type="dcterms:W3CDTF">2019-04-04T07:44:00Z</dcterms:created>
  <dcterms:modified xsi:type="dcterms:W3CDTF">2019-04-04T07:59:00Z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